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863BC" w14:textId="77777777" w:rsidR="00BF369F" w:rsidRPr="00D40F94" w:rsidRDefault="00BF369F" w:rsidP="00BF369F">
      <w:pPr>
        <w:widowControl/>
        <w:ind w:left="2160"/>
        <w:rPr>
          <w:rFonts w:ascii="Cambria" w:hAnsi="Cambria"/>
          <w:b/>
          <w:bCs/>
          <w:sz w:val="22"/>
          <w:szCs w:val="22"/>
        </w:rPr>
      </w:pPr>
      <w:r w:rsidRPr="00D40F94">
        <w:rPr>
          <w:rFonts w:ascii="Cambria" w:hAnsi="Cambria"/>
          <w:b/>
          <w:bCs/>
          <w:noProof/>
          <w:sz w:val="22"/>
          <w:szCs w:val="22"/>
        </w:rPr>
        <w:drawing>
          <wp:anchor distT="0" distB="0" distL="114300" distR="114300" simplePos="0" relativeHeight="251659264" behindDoc="0" locked="0" layoutInCell="1" allowOverlap="1" wp14:anchorId="55614E2D" wp14:editId="1100F65B">
            <wp:simplePos x="0" y="0"/>
            <wp:positionH relativeFrom="column">
              <wp:posOffset>0</wp:posOffset>
            </wp:positionH>
            <wp:positionV relativeFrom="paragraph">
              <wp:posOffset>0</wp:posOffset>
            </wp:positionV>
            <wp:extent cx="1085739" cy="628650"/>
            <wp:effectExtent l="0" t="0" r="635" b="0"/>
            <wp:wrapSquare wrapText="bothSides"/>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stretch>
                      <a:fillRect/>
                    </a:stretch>
                  </pic:blipFill>
                  <pic:spPr>
                    <a:xfrm>
                      <a:off x="0" y="0"/>
                      <a:ext cx="1085739" cy="628650"/>
                    </a:xfrm>
                    <a:prstGeom prst="rect">
                      <a:avLst/>
                    </a:prstGeom>
                  </pic:spPr>
                </pic:pic>
              </a:graphicData>
            </a:graphic>
          </wp:anchor>
        </w:drawing>
      </w:r>
      <w:r w:rsidRPr="00D40F94">
        <w:rPr>
          <w:rFonts w:ascii="Cambria" w:hAnsi="Cambria"/>
          <w:b/>
          <w:bCs/>
          <w:sz w:val="22"/>
          <w:szCs w:val="22"/>
        </w:rPr>
        <w:t xml:space="preserve">PREVENTATIVE MAINTENANCE SERVICES </w:t>
      </w:r>
    </w:p>
    <w:p w14:paraId="4266DCEB" w14:textId="77777777" w:rsidR="00BF369F" w:rsidRPr="00D40F94" w:rsidRDefault="00BF369F" w:rsidP="00BF369F">
      <w:pPr>
        <w:widowControl/>
        <w:ind w:left="2160"/>
        <w:rPr>
          <w:rFonts w:ascii="Cambria" w:hAnsi="Cambria"/>
          <w:b/>
          <w:bCs/>
          <w:sz w:val="22"/>
          <w:szCs w:val="22"/>
        </w:rPr>
      </w:pPr>
      <w:r w:rsidRPr="00D40F94">
        <w:rPr>
          <w:rFonts w:ascii="Cambria" w:hAnsi="Cambria"/>
          <w:b/>
          <w:bCs/>
          <w:sz w:val="22"/>
          <w:szCs w:val="22"/>
        </w:rPr>
        <w:t>BID</w:t>
      </w:r>
      <w:r>
        <w:rPr>
          <w:rFonts w:ascii="Cambria" w:hAnsi="Cambria"/>
          <w:b/>
          <w:bCs/>
          <w:sz w:val="22"/>
          <w:szCs w:val="22"/>
        </w:rPr>
        <w:t>/CONTRACT</w:t>
      </w:r>
      <w:r w:rsidRPr="00D40F94">
        <w:rPr>
          <w:rFonts w:ascii="Cambria" w:hAnsi="Cambria"/>
          <w:b/>
          <w:bCs/>
          <w:sz w:val="22"/>
          <w:szCs w:val="22"/>
        </w:rPr>
        <w:t xml:space="preserve"> SPECIFICATIONS</w:t>
      </w:r>
    </w:p>
    <w:p w14:paraId="7F35F0FE" w14:textId="231C6242" w:rsidR="00BF369F" w:rsidRPr="00D40F94" w:rsidRDefault="00C92DD5" w:rsidP="00BF369F">
      <w:pPr>
        <w:widowControl/>
        <w:ind w:left="2160"/>
        <w:rPr>
          <w:rFonts w:ascii="Cambria" w:hAnsi="Cambria"/>
          <w:b/>
          <w:bCs/>
          <w:sz w:val="22"/>
          <w:szCs w:val="22"/>
        </w:rPr>
      </w:pPr>
      <w:r>
        <w:rPr>
          <w:rFonts w:ascii="Cambria" w:hAnsi="Cambria"/>
          <w:b/>
          <w:bCs/>
          <w:sz w:val="22"/>
          <w:szCs w:val="22"/>
        </w:rPr>
        <w:t>SECURITY, FIRE PROTECTION, AND LIFE SAFETY SYSTEMS</w:t>
      </w:r>
    </w:p>
    <w:p w14:paraId="536B475E" w14:textId="6ED78429" w:rsidR="00BF369F" w:rsidRPr="00D40F94" w:rsidRDefault="00BF369F" w:rsidP="00BF369F">
      <w:pPr>
        <w:widowControl/>
        <w:ind w:left="2160"/>
        <w:rPr>
          <w:rFonts w:ascii="Cambria" w:hAnsi="Cambria"/>
          <w:i/>
          <w:iCs/>
          <w:sz w:val="22"/>
          <w:szCs w:val="22"/>
        </w:rPr>
      </w:pPr>
      <w:r w:rsidRPr="00D40F94">
        <w:rPr>
          <w:rFonts w:ascii="Cambria" w:hAnsi="Cambria"/>
          <w:i/>
          <w:iCs/>
          <w:sz w:val="22"/>
          <w:szCs w:val="22"/>
        </w:rPr>
        <w:t>Revised 1</w:t>
      </w:r>
      <w:r w:rsidR="009930CB">
        <w:rPr>
          <w:rFonts w:ascii="Cambria" w:hAnsi="Cambria"/>
          <w:i/>
          <w:iCs/>
          <w:sz w:val="22"/>
          <w:szCs w:val="22"/>
        </w:rPr>
        <w:t>2/11</w:t>
      </w:r>
      <w:r w:rsidRPr="00D40F94">
        <w:rPr>
          <w:rFonts w:ascii="Cambria" w:hAnsi="Cambria"/>
          <w:i/>
          <w:iCs/>
          <w:sz w:val="22"/>
          <w:szCs w:val="22"/>
        </w:rPr>
        <w:t>/2020</w:t>
      </w:r>
    </w:p>
    <w:p w14:paraId="559DCE2B" w14:textId="77777777" w:rsidR="00BF369F" w:rsidRPr="00D40F94" w:rsidRDefault="00BF369F" w:rsidP="00BF369F">
      <w:pPr>
        <w:widowControl/>
        <w:rPr>
          <w:rFonts w:ascii="Cambria" w:hAnsi="Cambria"/>
          <w:b/>
          <w:bCs/>
          <w:sz w:val="22"/>
          <w:szCs w:val="22"/>
        </w:rPr>
      </w:pPr>
    </w:p>
    <w:p w14:paraId="21FB2C7A" w14:textId="77777777" w:rsidR="00BF369F" w:rsidRPr="00D40F94" w:rsidRDefault="00BF369F" w:rsidP="00BF369F">
      <w:pPr>
        <w:widowControl/>
        <w:rPr>
          <w:rFonts w:ascii="Cambria" w:hAnsi="Cambria"/>
          <w:b/>
          <w:bCs/>
          <w:sz w:val="22"/>
          <w:szCs w:val="22"/>
        </w:rPr>
      </w:pPr>
    </w:p>
    <w:p w14:paraId="3BE60A87" w14:textId="77777777" w:rsidR="00BF369F" w:rsidRPr="00D40F94" w:rsidRDefault="00BF369F" w:rsidP="00BF369F">
      <w:pPr>
        <w:widowControl/>
        <w:rPr>
          <w:rFonts w:ascii="Cambria" w:hAnsi="Cambria"/>
          <w:sz w:val="22"/>
          <w:szCs w:val="22"/>
          <w:u w:val="single"/>
        </w:rPr>
      </w:pPr>
      <w:r w:rsidRPr="00D40F94">
        <w:rPr>
          <w:rFonts w:ascii="Cambria" w:hAnsi="Cambria"/>
          <w:b/>
          <w:bCs/>
          <w:sz w:val="22"/>
          <w:szCs w:val="22"/>
          <w:u w:val="single"/>
        </w:rPr>
        <w:t xml:space="preserve">PART 1 – </w:t>
      </w:r>
      <w:r>
        <w:rPr>
          <w:rFonts w:ascii="Cambria" w:hAnsi="Cambria"/>
          <w:b/>
          <w:bCs/>
          <w:sz w:val="22"/>
          <w:szCs w:val="22"/>
          <w:u w:val="single"/>
        </w:rPr>
        <w:t>BID REQUIREMENTS</w:t>
      </w:r>
    </w:p>
    <w:p w14:paraId="032EBE74" w14:textId="77777777" w:rsidR="00BF369F" w:rsidRPr="00D40F94" w:rsidRDefault="00BF369F" w:rsidP="00BF369F">
      <w:pPr>
        <w:widowControl/>
        <w:tabs>
          <w:tab w:val="left" w:pos="-1440"/>
        </w:tabs>
        <w:ind w:left="720" w:hanging="720"/>
        <w:rPr>
          <w:rFonts w:ascii="Cambria" w:hAnsi="Cambria"/>
          <w:sz w:val="22"/>
          <w:szCs w:val="22"/>
        </w:rPr>
      </w:pPr>
    </w:p>
    <w:p w14:paraId="334D20B6" w14:textId="77777777" w:rsidR="00BF369F" w:rsidRDefault="00BF369F" w:rsidP="00BF369F">
      <w:pPr>
        <w:pStyle w:val="ListParagraph"/>
        <w:widowControl/>
        <w:numPr>
          <w:ilvl w:val="0"/>
          <w:numId w:val="1"/>
        </w:numPr>
        <w:tabs>
          <w:tab w:val="left" w:pos="-1440"/>
        </w:tabs>
        <w:spacing w:after="240"/>
        <w:rPr>
          <w:rFonts w:ascii="Cambria" w:hAnsi="Cambria"/>
          <w:sz w:val="22"/>
          <w:szCs w:val="22"/>
        </w:rPr>
      </w:pPr>
      <w:r>
        <w:rPr>
          <w:rFonts w:ascii="Cambria" w:hAnsi="Cambria"/>
          <w:sz w:val="22"/>
          <w:szCs w:val="22"/>
        </w:rPr>
        <w:t xml:space="preserve">Specifications herein will be incorporated with the State of Indiana </w:t>
      </w:r>
      <w:r w:rsidRPr="003D30C9">
        <w:rPr>
          <w:rFonts w:ascii="Cambria" w:hAnsi="Cambria"/>
          <w:i/>
          <w:iCs/>
          <w:sz w:val="22"/>
          <w:szCs w:val="22"/>
        </w:rPr>
        <w:t xml:space="preserve">Professional Services Contract Template </w:t>
      </w:r>
      <w:r>
        <w:rPr>
          <w:rFonts w:ascii="Cambria" w:hAnsi="Cambria"/>
          <w:sz w:val="22"/>
          <w:szCs w:val="22"/>
        </w:rPr>
        <w:t xml:space="preserve">(found at </w:t>
      </w:r>
      <w:hyperlink r:id="rId11" w:history="1">
        <w:r w:rsidRPr="004F2DB1">
          <w:rPr>
            <w:rStyle w:val="Hyperlink"/>
            <w:rFonts w:ascii="Cambria" w:hAnsi="Cambria"/>
            <w:sz w:val="22"/>
            <w:szCs w:val="22"/>
          </w:rPr>
          <w:t>https://www.in.gov/idoa/3000.htm</w:t>
        </w:r>
      </w:hyperlink>
      <w:r>
        <w:rPr>
          <w:rFonts w:ascii="Cambria" w:hAnsi="Cambria"/>
          <w:sz w:val="22"/>
          <w:szCs w:val="22"/>
        </w:rPr>
        <w:t xml:space="preserve">) to create the full </w:t>
      </w:r>
      <w:r w:rsidRPr="003D30C9">
        <w:rPr>
          <w:rFonts w:ascii="Cambria" w:hAnsi="Cambria"/>
          <w:b/>
          <w:bCs/>
          <w:sz w:val="22"/>
          <w:szCs w:val="22"/>
        </w:rPr>
        <w:t>DNR Preventative Maintenance Service Contract</w:t>
      </w:r>
      <w:r>
        <w:rPr>
          <w:rFonts w:ascii="Cambria" w:hAnsi="Cambria"/>
          <w:sz w:val="22"/>
          <w:szCs w:val="22"/>
        </w:rPr>
        <w:t xml:space="preserve">.  Prior to submitting their completed </w:t>
      </w:r>
      <w:r w:rsidRPr="00EF054E">
        <w:rPr>
          <w:rFonts w:ascii="Cambria" w:hAnsi="Cambria"/>
          <w:i/>
          <w:iCs/>
          <w:sz w:val="22"/>
          <w:szCs w:val="22"/>
        </w:rPr>
        <w:t>Request for Quotation (RFQ)</w:t>
      </w:r>
      <w:r>
        <w:rPr>
          <w:rFonts w:ascii="Cambria" w:hAnsi="Cambria"/>
          <w:sz w:val="22"/>
          <w:szCs w:val="22"/>
        </w:rPr>
        <w:t xml:space="preserve"> bid packet, Contractors are responsible for reviewing all clauses in the template and discussing any desired modifications with the DNR Purchasing Buyer.</w:t>
      </w:r>
    </w:p>
    <w:p w14:paraId="30ECC548" w14:textId="77777777" w:rsidR="00BF369F" w:rsidRPr="00D40F94" w:rsidRDefault="00BF369F" w:rsidP="00BF369F">
      <w:pPr>
        <w:pStyle w:val="ListParagraph"/>
        <w:widowControl/>
        <w:numPr>
          <w:ilvl w:val="0"/>
          <w:numId w:val="1"/>
        </w:numPr>
        <w:tabs>
          <w:tab w:val="left" w:pos="-1440"/>
        </w:tabs>
        <w:rPr>
          <w:rFonts w:ascii="Cambria" w:hAnsi="Cambria"/>
          <w:sz w:val="22"/>
          <w:szCs w:val="22"/>
        </w:rPr>
      </w:pPr>
      <w:r w:rsidRPr="00D40F94">
        <w:rPr>
          <w:rFonts w:ascii="Cambria" w:hAnsi="Cambria"/>
          <w:sz w:val="22"/>
          <w:szCs w:val="22"/>
        </w:rPr>
        <w:t>Prior to bidding, it is the responsibility of each Contractor to thoroughly familiarize themselves with:</w:t>
      </w:r>
    </w:p>
    <w:p w14:paraId="06591980" w14:textId="77777777" w:rsidR="00BF369F" w:rsidRPr="00D40F94" w:rsidRDefault="00BF369F" w:rsidP="00BF369F">
      <w:pPr>
        <w:pStyle w:val="ListParagraph"/>
        <w:widowControl/>
        <w:numPr>
          <w:ilvl w:val="0"/>
          <w:numId w:val="2"/>
        </w:numPr>
        <w:tabs>
          <w:tab w:val="left" w:pos="-1440"/>
        </w:tabs>
        <w:rPr>
          <w:rFonts w:ascii="Cambria" w:hAnsi="Cambria"/>
          <w:sz w:val="22"/>
          <w:szCs w:val="22"/>
        </w:rPr>
      </w:pPr>
      <w:r w:rsidRPr="00D40F94">
        <w:rPr>
          <w:rFonts w:ascii="Cambria" w:hAnsi="Cambria"/>
          <w:sz w:val="22"/>
          <w:szCs w:val="22"/>
        </w:rPr>
        <w:t>the location(s) of the proposed site(s),</w:t>
      </w:r>
    </w:p>
    <w:p w14:paraId="2333FBC6" w14:textId="77777777" w:rsidR="00BF369F" w:rsidRPr="00D40F94" w:rsidRDefault="00BF369F" w:rsidP="00BF369F">
      <w:pPr>
        <w:pStyle w:val="ListParagraph"/>
        <w:widowControl/>
        <w:numPr>
          <w:ilvl w:val="0"/>
          <w:numId w:val="2"/>
        </w:numPr>
        <w:tabs>
          <w:tab w:val="left" w:pos="-1440"/>
        </w:tabs>
        <w:rPr>
          <w:rFonts w:ascii="Cambria" w:hAnsi="Cambria"/>
          <w:sz w:val="22"/>
          <w:szCs w:val="22"/>
        </w:rPr>
      </w:pPr>
      <w:r w:rsidRPr="00D40F94">
        <w:rPr>
          <w:rFonts w:ascii="Cambria" w:hAnsi="Cambria"/>
          <w:sz w:val="22"/>
          <w:szCs w:val="22"/>
        </w:rPr>
        <w:t xml:space="preserve">the tools, materials, parts, and labor necessary to execute the required services, </w:t>
      </w:r>
    </w:p>
    <w:p w14:paraId="1C4E9E38" w14:textId="77777777" w:rsidR="00BF369F" w:rsidRPr="00D40F94" w:rsidRDefault="00BF369F" w:rsidP="00BF369F">
      <w:pPr>
        <w:pStyle w:val="ListParagraph"/>
        <w:widowControl/>
        <w:numPr>
          <w:ilvl w:val="0"/>
          <w:numId w:val="2"/>
        </w:numPr>
        <w:tabs>
          <w:tab w:val="left" w:pos="-1440"/>
        </w:tabs>
        <w:rPr>
          <w:rFonts w:ascii="Cambria" w:hAnsi="Cambria"/>
          <w:sz w:val="22"/>
          <w:szCs w:val="22"/>
        </w:rPr>
      </w:pPr>
      <w:r w:rsidRPr="00D40F94">
        <w:rPr>
          <w:rFonts w:ascii="Cambria" w:hAnsi="Cambria"/>
          <w:sz w:val="22"/>
          <w:szCs w:val="22"/>
        </w:rPr>
        <w:t>each site’s seasonal start-up/shut down timing, maintenance histories, and active equipment warranties, and</w:t>
      </w:r>
    </w:p>
    <w:p w14:paraId="0F18822B" w14:textId="77777777" w:rsidR="00BF369F" w:rsidRPr="00D40F94" w:rsidRDefault="00BF369F" w:rsidP="00BF369F">
      <w:pPr>
        <w:pStyle w:val="ListParagraph"/>
        <w:widowControl/>
        <w:numPr>
          <w:ilvl w:val="0"/>
          <w:numId w:val="2"/>
        </w:numPr>
        <w:tabs>
          <w:tab w:val="left" w:pos="-1440"/>
        </w:tabs>
        <w:spacing w:after="240"/>
        <w:rPr>
          <w:rFonts w:ascii="Cambria" w:hAnsi="Cambria"/>
          <w:sz w:val="22"/>
          <w:szCs w:val="22"/>
        </w:rPr>
      </w:pPr>
      <w:r w:rsidRPr="00D40F94">
        <w:rPr>
          <w:rFonts w:ascii="Cambria" w:hAnsi="Cambria"/>
          <w:sz w:val="22"/>
          <w:szCs w:val="22"/>
        </w:rPr>
        <w:t xml:space="preserve">the existence of any deferred maintenance items.  </w:t>
      </w:r>
    </w:p>
    <w:p w14:paraId="3A466B76" w14:textId="77777777" w:rsidR="00BF369F" w:rsidRPr="00D40F94" w:rsidRDefault="00BF369F" w:rsidP="00BF369F">
      <w:pPr>
        <w:pStyle w:val="ListParagraph"/>
        <w:widowControl/>
        <w:numPr>
          <w:ilvl w:val="0"/>
          <w:numId w:val="1"/>
        </w:numPr>
        <w:tabs>
          <w:tab w:val="left" w:pos="-1440"/>
        </w:tabs>
        <w:spacing w:after="240"/>
        <w:rPr>
          <w:rFonts w:ascii="Cambria" w:hAnsi="Cambria"/>
          <w:sz w:val="22"/>
          <w:szCs w:val="22"/>
        </w:rPr>
      </w:pPr>
      <w:r w:rsidRPr="00D40F94">
        <w:rPr>
          <w:rFonts w:ascii="Cambria" w:hAnsi="Cambria"/>
          <w:sz w:val="22"/>
          <w:szCs w:val="22"/>
        </w:rPr>
        <w:t xml:space="preserve">Prior to bidding, and/or as soon as it is known throughout the life of the contract, the Contractor shall notify the State, in writing, of any deferred maintenance, or obsolete equipment, parts or components, that are not maintainable under the terms of the contract.  Contractors may perform site visits, if desired, prior to submitting bid proposals to inspect and evaluate all equipment relevant to the contract.  If notification of non-maintainable equipment occurs prior to the bid due/open date, then the State will inform other bidders accordingly of the disposition of those items, by addendum of these specifications.  If no such notification by the Contractor is given, then the Contractor shall be responsible, at no additional charge to the State, for the preventative maintenance services for all items, regardless of condition, as set forth in this contract.  </w:t>
      </w:r>
    </w:p>
    <w:p w14:paraId="3A955E6A" w14:textId="038A8585" w:rsidR="00BF369F" w:rsidRDefault="00BF369F" w:rsidP="00BF369F">
      <w:pPr>
        <w:pStyle w:val="ListParagraph"/>
        <w:widowControl/>
        <w:numPr>
          <w:ilvl w:val="0"/>
          <w:numId w:val="1"/>
        </w:numPr>
        <w:tabs>
          <w:tab w:val="left" w:pos="-1440"/>
        </w:tabs>
        <w:spacing w:after="240"/>
        <w:rPr>
          <w:rFonts w:ascii="Cambria" w:hAnsi="Cambria"/>
          <w:sz w:val="22"/>
          <w:szCs w:val="22"/>
        </w:rPr>
      </w:pPr>
      <w:r w:rsidRPr="00D40F94">
        <w:rPr>
          <w:rFonts w:ascii="Cambria" w:hAnsi="Cambria"/>
          <w:sz w:val="22"/>
          <w:szCs w:val="22"/>
        </w:rPr>
        <w:t xml:space="preserve">At a minimum, </w:t>
      </w:r>
      <w:r>
        <w:rPr>
          <w:rFonts w:ascii="Cambria" w:hAnsi="Cambria"/>
          <w:sz w:val="22"/>
          <w:szCs w:val="22"/>
        </w:rPr>
        <w:t xml:space="preserve">pricing </w:t>
      </w:r>
      <w:r w:rsidRPr="00D40F94">
        <w:rPr>
          <w:rFonts w:ascii="Cambria" w:hAnsi="Cambria"/>
          <w:sz w:val="22"/>
          <w:szCs w:val="22"/>
        </w:rPr>
        <w:t>which shall be included in the Contractor’s bid are the following: all overhead, profit, equipment, materials, vehicles, tools, overtime, travel expenses, and labor costs for crews performing the scheduled service visits</w:t>
      </w:r>
      <w:ins w:id="0" w:author="Young, Mark" w:date="2024-09-17T10:47:00Z" w16du:dateUtc="2024-09-17T14:47:00Z">
        <w:r w:rsidR="007125C2">
          <w:rPr>
            <w:rFonts w:ascii="Cambria" w:hAnsi="Cambria"/>
            <w:sz w:val="22"/>
            <w:szCs w:val="22"/>
          </w:rPr>
          <w:t xml:space="preserve"> </w:t>
        </w:r>
        <w:r w:rsidR="001819E8">
          <w:rPr>
            <w:rFonts w:ascii="Cambria" w:hAnsi="Cambria"/>
            <w:sz w:val="22"/>
            <w:szCs w:val="22"/>
          </w:rPr>
          <w:t xml:space="preserve">and 24/7 monitoring </w:t>
        </w:r>
      </w:ins>
      <w:ins w:id="1" w:author="Young, Mark" w:date="2025-12-09T13:37:00Z" w16du:dateUtc="2025-12-09T18:37:00Z">
        <w:r w:rsidR="0031777A">
          <w:rPr>
            <w:rFonts w:ascii="Cambria" w:hAnsi="Cambria"/>
            <w:sz w:val="22"/>
            <w:szCs w:val="22"/>
          </w:rPr>
          <w:t>fire/</w:t>
        </w:r>
      </w:ins>
      <w:ins w:id="2" w:author="Young, Mark" w:date="2024-09-17T10:47:00Z" w16du:dateUtc="2024-09-17T14:47:00Z">
        <w:r w:rsidR="001819E8">
          <w:rPr>
            <w:rFonts w:ascii="Cambria" w:hAnsi="Cambria"/>
            <w:sz w:val="22"/>
            <w:szCs w:val="22"/>
          </w:rPr>
          <w:t>security service for the Grissom Memorial</w:t>
        </w:r>
      </w:ins>
      <w:ins w:id="3" w:author="Young, Mark" w:date="2025-12-09T13:30:00Z" w16du:dateUtc="2025-12-09T18:30:00Z">
        <w:r w:rsidR="0082263D">
          <w:rPr>
            <w:rFonts w:ascii="Cambria" w:hAnsi="Cambria"/>
            <w:sz w:val="22"/>
            <w:szCs w:val="22"/>
          </w:rPr>
          <w:t xml:space="preserve"> and</w:t>
        </w:r>
        <w:r w:rsidR="009027BC">
          <w:rPr>
            <w:rFonts w:ascii="Cambria" w:hAnsi="Cambria"/>
            <w:sz w:val="22"/>
            <w:szCs w:val="22"/>
          </w:rPr>
          <w:t xml:space="preserve"> fire </w:t>
        </w:r>
      </w:ins>
      <w:ins w:id="4" w:author="Young, Mark" w:date="2025-12-09T13:37:00Z" w16du:dateUtc="2025-12-09T18:37:00Z">
        <w:r w:rsidR="0031777A">
          <w:rPr>
            <w:rFonts w:ascii="Cambria" w:hAnsi="Cambria"/>
            <w:sz w:val="22"/>
            <w:szCs w:val="22"/>
          </w:rPr>
          <w:t xml:space="preserve">for </w:t>
        </w:r>
      </w:ins>
      <w:ins w:id="5" w:author="Young, Mark" w:date="2025-12-09T13:30:00Z" w16du:dateUtc="2025-12-09T18:30:00Z">
        <w:r w:rsidR="0082263D">
          <w:rPr>
            <w:rFonts w:ascii="Cambria" w:hAnsi="Cambria"/>
            <w:sz w:val="22"/>
            <w:szCs w:val="22"/>
          </w:rPr>
          <w:t>Spring Mill Inn</w:t>
        </w:r>
      </w:ins>
      <w:del w:id="6" w:author="Young, Mark" w:date="2024-09-17T10:47:00Z" w16du:dateUtc="2024-09-17T14:47:00Z">
        <w:r w:rsidRPr="00D40F94" w:rsidDel="001819E8">
          <w:rPr>
            <w:rFonts w:ascii="Cambria" w:hAnsi="Cambria"/>
            <w:sz w:val="22"/>
            <w:szCs w:val="22"/>
          </w:rPr>
          <w:delText>.</w:delText>
        </w:r>
      </w:del>
    </w:p>
    <w:p w14:paraId="0F53EC77" w14:textId="77777777" w:rsidR="00BF369F" w:rsidRDefault="00BF369F" w:rsidP="00BF369F">
      <w:pPr>
        <w:widowControl/>
        <w:rPr>
          <w:rFonts w:ascii="Cambria" w:hAnsi="Cambria"/>
          <w:b/>
          <w:bCs/>
          <w:sz w:val="22"/>
          <w:szCs w:val="22"/>
          <w:u w:val="single"/>
        </w:rPr>
      </w:pPr>
    </w:p>
    <w:p w14:paraId="21A3508C" w14:textId="77777777" w:rsidR="00BF369F" w:rsidRPr="000D0681" w:rsidRDefault="00BF369F" w:rsidP="00BF369F">
      <w:pPr>
        <w:widowControl/>
        <w:rPr>
          <w:rFonts w:ascii="Cambria" w:hAnsi="Cambria"/>
          <w:sz w:val="22"/>
          <w:szCs w:val="22"/>
          <w:u w:val="single"/>
        </w:rPr>
      </w:pPr>
      <w:r w:rsidRPr="000D0681">
        <w:rPr>
          <w:rFonts w:ascii="Cambria" w:hAnsi="Cambria"/>
          <w:b/>
          <w:bCs/>
          <w:sz w:val="22"/>
          <w:szCs w:val="22"/>
          <w:u w:val="single"/>
        </w:rPr>
        <w:t xml:space="preserve">PART </w:t>
      </w:r>
      <w:r>
        <w:rPr>
          <w:rFonts w:ascii="Cambria" w:hAnsi="Cambria"/>
          <w:b/>
          <w:bCs/>
          <w:sz w:val="22"/>
          <w:szCs w:val="22"/>
          <w:u w:val="single"/>
        </w:rPr>
        <w:t>2</w:t>
      </w:r>
      <w:r w:rsidRPr="000D0681">
        <w:rPr>
          <w:rFonts w:ascii="Cambria" w:hAnsi="Cambria"/>
          <w:b/>
          <w:bCs/>
          <w:sz w:val="22"/>
          <w:szCs w:val="22"/>
          <w:u w:val="single"/>
        </w:rPr>
        <w:t xml:space="preserve"> – GENERAL REQUIREMENTS</w:t>
      </w:r>
    </w:p>
    <w:p w14:paraId="1155D0FF" w14:textId="77777777" w:rsidR="00BF369F" w:rsidRPr="000D0681" w:rsidRDefault="00BF369F" w:rsidP="00BF369F">
      <w:pPr>
        <w:widowControl/>
        <w:tabs>
          <w:tab w:val="left" w:pos="-1440"/>
        </w:tabs>
        <w:rPr>
          <w:rFonts w:ascii="Cambria" w:hAnsi="Cambria"/>
          <w:sz w:val="22"/>
          <w:szCs w:val="22"/>
        </w:rPr>
      </w:pPr>
    </w:p>
    <w:p w14:paraId="243F7AB7" w14:textId="77777777" w:rsidR="00BF369F" w:rsidRPr="00D40F94" w:rsidRDefault="00BF369F" w:rsidP="00BF369F">
      <w:pPr>
        <w:pStyle w:val="ListParagraph"/>
        <w:widowControl/>
        <w:numPr>
          <w:ilvl w:val="0"/>
          <w:numId w:val="11"/>
        </w:numPr>
        <w:tabs>
          <w:tab w:val="left" w:pos="-1440"/>
        </w:tabs>
        <w:spacing w:after="240"/>
        <w:rPr>
          <w:rFonts w:ascii="Cambria" w:hAnsi="Cambria"/>
          <w:sz w:val="22"/>
          <w:szCs w:val="22"/>
        </w:rPr>
      </w:pPr>
      <w:r w:rsidRPr="00D40F94">
        <w:rPr>
          <w:rFonts w:ascii="Cambria" w:hAnsi="Cambria"/>
          <w:sz w:val="22"/>
          <w:szCs w:val="22"/>
        </w:rPr>
        <w:t xml:space="preserve">Failure of the Contractor to meet all </w:t>
      </w:r>
      <w:r>
        <w:rPr>
          <w:rFonts w:ascii="Cambria" w:hAnsi="Cambria"/>
          <w:sz w:val="22"/>
          <w:szCs w:val="22"/>
        </w:rPr>
        <w:t xml:space="preserve">terms and conditions in the final, executed contract </w:t>
      </w:r>
      <w:r w:rsidRPr="00D40F94">
        <w:rPr>
          <w:rFonts w:ascii="Cambria" w:hAnsi="Cambria"/>
          <w:sz w:val="22"/>
          <w:szCs w:val="22"/>
        </w:rPr>
        <w:t>will result in termination of the contract.</w:t>
      </w:r>
    </w:p>
    <w:p w14:paraId="32537B2C" w14:textId="77777777" w:rsidR="00BF369F" w:rsidRPr="00D40F94" w:rsidRDefault="00BF369F" w:rsidP="00BF369F">
      <w:pPr>
        <w:pStyle w:val="ListParagraph"/>
        <w:widowControl/>
        <w:numPr>
          <w:ilvl w:val="0"/>
          <w:numId w:val="11"/>
        </w:numPr>
        <w:tabs>
          <w:tab w:val="left" w:pos="-1440"/>
        </w:tabs>
        <w:rPr>
          <w:rFonts w:ascii="Cambria" w:hAnsi="Cambria"/>
          <w:sz w:val="22"/>
          <w:szCs w:val="22"/>
        </w:rPr>
      </w:pPr>
      <w:r w:rsidRPr="00D40F94">
        <w:rPr>
          <w:rFonts w:ascii="Cambria" w:hAnsi="Cambria"/>
          <w:sz w:val="22"/>
          <w:szCs w:val="22"/>
        </w:rPr>
        <w:t>Contractor shall perform an initial site inspection separate from and prior to any pre-scheduled service visits.  During this initial inspection, the Contractor shall:</w:t>
      </w:r>
    </w:p>
    <w:p w14:paraId="47A925C5" w14:textId="77777777" w:rsidR="00BF369F" w:rsidRPr="00D40F94" w:rsidRDefault="00BF369F" w:rsidP="00BF369F">
      <w:pPr>
        <w:pStyle w:val="ListParagraph"/>
        <w:widowControl/>
        <w:numPr>
          <w:ilvl w:val="0"/>
          <w:numId w:val="9"/>
        </w:numPr>
        <w:tabs>
          <w:tab w:val="left" w:pos="-1440"/>
        </w:tabs>
        <w:rPr>
          <w:rFonts w:ascii="Cambria" w:hAnsi="Cambria"/>
          <w:sz w:val="22"/>
          <w:szCs w:val="22"/>
        </w:rPr>
      </w:pPr>
      <w:r w:rsidRPr="00D40F94">
        <w:rPr>
          <w:rFonts w:ascii="Cambria" w:hAnsi="Cambria"/>
          <w:sz w:val="22"/>
          <w:szCs w:val="22"/>
        </w:rPr>
        <w:t xml:space="preserve">Discuss with the property manager and the operators of equipment, or their </w:t>
      </w:r>
      <w:proofErr w:type="gramStart"/>
      <w:r w:rsidRPr="00D40F94">
        <w:rPr>
          <w:rFonts w:ascii="Cambria" w:hAnsi="Cambria"/>
          <w:sz w:val="22"/>
          <w:szCs w:val="22"/>
        </w:rPr>
        <w:t>designees</w:t>
      </w:r>
      <w:proofErr w:type="gramEnd"/>
      <w:r w:rsidRPr="00D40F94">
        <w:rPr>
          <w:rFonts w:ascii="Cambria" w:hAnsi="Cambria"/>
          <w:sz w:val="22"/>
          <w:szCs w:val="22"/>
        </w:rPr>
        <w:t>, any maintenance problems encountered historically,</w:t>
      </w:r>
    </w:p>
    <w:p w14:paraId="3F1AC7CA" w14:textId="77777777" w:rsidR="00BF369F" w:rsidRPr="00D40F94" w:rsidRDefault="00BF369F" w:rsidP="00BF369F">
      <w:pPr>
        <w:pStyle w:val="ListParagraph"/>
        <w:widowControl/>
        <w:numPr>
          <w:ilvl w:val="0"/>
          <w:numId w:val="9"/>
        </w:numPr>
        <w:tabs>
          <w:tab w:val="left" w:pos="-1440"/>
        </w:tabs>
        <w:rPr>
          <w:rFonts w:ascii="Cambria" w:hAnsi="Cambria"/>
          <w:sz w:val="22"/>
          <w:szCs w:val="22"/>
        </w:rPr>
      </w:pPr>
      <w:r w:rsidRPr="00D40F94">
        <w:rPr>
          <w:rFonts w:ascii="Cambria" w:hAnsi="Cambria"/>
          <w:sz w:val="22"/>
          <w:szCs w:val="22"/>
        </w:rPr>
        <w:t xml:space="preserve">Become aware of manufacturer servicing recommendations and any existing equipment warranties,  </w:t>
      </w:r>
    </w:p>
    <w:p w14:paraId="016F6654" w14:textId="77777777" w:rsidR="00BF369F" w:rsidRPr="00D40F94" w:rsidRDefault="00BF369F" w:rsidP="00BF369F">
      <w:pPr>
        <w:pStyle w:val="ListParagraph"/>
        <w:widowControl/>
        <w:numPr>
          <w:ilvl w:val="0"/>
          <w:numId w:val="9"/>
        </w:numPr>
        <w:tabs>
          <w:tab w:val="left" w:pos="-1440"/>
        </w:tabs>
        <w:rPr>
          <w:rFonts w:ascii="Cambria" w:hAnsi="Cambria"/>
          <w:sz w:val="22"/>
          <w:szCs w:val="22"/>
        </w:rPr>
      </w:pPr>
      <w:r w:rsidRPr="00D40F94">
        <w:rPr>
          <w:rFonts w:ascii="Cambria" w:hAnsi="Cambria"/>
          <w:sz w:val="22"/>
          <w:szCs w:val="22"/>
        </w:rPr>
        <w:t xml:space="preserve">Develop a maintenance protocol, </w:t>
      </w:r>
      <w:r>
        <w:rPr>
          <w:rFonts w:ascii="Cambria" w:hAnsi="Cambria"/>
          <w:sz w:val="22"/>
          <w:szCs w:val="22"/>
        </w:rPr>
        <w:t>and</w:t>
      </w:r>
    </w:p>
    <w:p w14:paraId="29B5651B" w14:textId="77777777" w:rsidR="00BF369F" w:rsidRDefault="00BF369F" w:rsidP="00BF369F">
      <w:pPr>
        <w:pStyle w:val="ListParagraph"/>
        <w:widowControl/>
        <w:numPr>
          <w:ilvl w:val="0"/>
          <w:numId w:val="9"/>
        </w:numPr>
        <w:tabs>
          <w:tab w:val="left" w:pos="-1440"/>
        </w:tabs>
        <w:rPr>
          <w:rFonts w:ascii="Cambria" w:hAnsi="Cambria"/>
          <w:sz w:val="22"/>
          <w:szCs w:val="22"/>
        </w:rPr>
      </w:pPr>
      <w:r w:rsidRPr="00D40F94">
        <w:rPr>
          <w:rFonts w:ascii="Cambria" w:hAnsi="Cambria"/>
          <w:sz w:val="22"/>
          <w:szCs w:val="22"/>
        </w:rPr>
        <w:t xml:space="preserve">Return to proper condition any system that is discovered not to be in proper operation, as defined by equipment maintenance manuals and/or this contract’s specifications.  </w:t>
      </w:r>
    </w:p>
    <w:p w14:paraId="2EF48651" w14:textId="77777777" w:rsidR="00BF369F" w:rsidRDefault="00BF369F" w:rsidP="00BF369F">
      <w:pPr>
        <w:widowControl/>
        <w:tabs>
          <w:tab w:val="left" w:pos="-1440"/>
        </w:tabs>
        <w:rPr>
          <w:rFonts w:ascii="Cambria" w:hAnsi="Cambria"/>
          <w:sz w:val="22"/>
          <w:szCs w:val="22"/>
        </w:rPr>
      </w:pPr>
    </w:p>
    <w:p w14:paraId="75D197AB" w14:textId="77777777" w:rsidR="00BF369F" w:rsidRDefault="00BF369F" w:rsidP="00BF369F">
      <w:pPr>
        <w:widowControl/>
        <w:tabs>
          <w:tab w:val="left" w:pos="-1440"/>
        </w:tabs>
        <w:rPr>
          <w:rFonts w:ascii="Cambria" w:hAnsi="Cambria"/>
          <w:sz w:val="22"/>
          <w:szCs w:val="22"/>
        </w:rPr>
      </w:pPr>
    </w:p>
    <w:p w14:paraId="04B47333" w14:textId="77777777" w:rsidR="00BF369F" w:rsidRDefault="00BF369F" w:rsidP="00BF369F">
      <w:pPr>
        <w:widowControl/>
        <w:tabs>
          <w:tab w:val="left" w:pos="-1440"/>
        </w:tabs>
        <w:rPr>
          <w:rFonts w:ascii="Cambria" w:hAnsi="Cambria"/>
          <w:sz w:val="22"/>
          <w:szCs w:val="22"/>
        </w:rPr>
      </w:pPr>
    </w:p>
    <w:p w14:paraId="19B40EF9" w14:textId="77777777" w:rsidR="00BF369F" w:rsidRPr="0019502B" w:rsidRDefault="00BF369F" w:rsidP="00BF369F">
      <w:pPr>
        <w:widowControl/>
        <w:tabs>
          <w:tab w:val="left" w:pos="-1440"/>
        </w:tabs>
        <w:rPr>
          <w:rFonts w:ascii="Cambria" w:hAnsi="Cambria"/>
          <w:sz w:val="22"/>
          <w:szCs w:val="22"/>
        </w:rPr>
      </w:pPr>
    </w:p>
    <w:p w14:paraId="2BAF16B6" w14:textId="77777777" w:rsidR="00BF369F" w:rsidRPr="00D40F94" w:rsidRDefault="00BF369F" w:rsidP="00BF369F">
      <w:pPr>
        <w:pStyle w:val="ListParagraph"/>
        <w:widowControl/>
        <w:numPr>
          <w:ilvl w:val="0"/>
          <w:numId w:val="11"/>
        </w:numPr>
        <w:tabs>
          <w:tab w:val="left" w:pos="-1440"/>
        </w:tabs>
        <w:spacing w:after="240"/>
        <w:rPr>
          <w:rFonts w:ascii="Cambria" w:hAnsi="Cambria"/>
          <w:sz w:val="22"/>
          <w:szCs w:val="22"/>
        </w:rPr>
      </w:pPr>
      <w:r w:rsidRPr="00D40F94">
        <w:rPr>
          <w:rFonts w:ascii="Cambria" w:hAnsi="Cambria"/>
          <w:sz w:val="22"/>
          <w:szCs w:val="22"/>
        </w:rPr>
        <w:t xml:space="preserve">It is the responsibility of the Contractor to verify the system equipment and any included appurtenant devices/systems </w:t>
      </w:r>
      <w:r>
        <w:rPr>
          <w:rFonts w:ascii="Cambria" w:hAnsi="Cambria"/>
          <w:sz w:val="22"/>
          <w:szCs w:val="22"/>
        </w:rPr>
        <w:t xml:space="preserve">during the initial inspection </w:t>
      </w:r>
      <w:r w:rsidRPr="00D40F94">
        <w:rPr>
          <w:rFonts w:ascii="Cambria" w:hAnsi="Cambria"/>
          <w:sz w:val="22"/>
          <w:szCs w:val="22"/>
        </w:rPr>
        <w:t xml:space="preserve">and, prior to beginning work, provide a written assessment of system equipment and appurtenant devices/systems, including any necessary correction or update to the provided Schedule A (see </w:t>
      </w:r>
      <w:r w:rsidRPr="00BF750D">
        <w:rPr>
          <w:rFonts w:ascii="Cambria" w:hAnsi="Cambria"/>
          <w:b/>
          <w:bCs/>
          <w:sz w:val="22"/>
          <w:szCs w:val="22"/>
        </w:rPr>
        <w:t>PART 9 – SCHEDULE A</w:t>
      </w:r>
      <w:r w:rsidRPr="00D40F94">
        <w:rPr>
          <w:rFonts w:ascii="Cambria" w:hAnsi="Cambria"/>
          <w:sz w:val="22"/>
          <w:szCs w:val="22"/>
        </w:rPr>
        <w:t xml:space="preserve">). </w:t>
      </w:r>
    </w:p>
    <w:p w14:paraId="77071D0E" w14:textId="77777777" w:rsidR="00BF369F" w:rsidRPr="00D40F94" w:rsidRDefault="00BF369F" w:rsidP="00BF369F">
      <w:pPr>
        <w:pStyle w:val="ListParagraph"/>
        <w:widowControl/>
        <w:numPr>
          <w:ilvl w:val="0"/>
          <w:numId w:val="11"/>
        </w:numPr>
        <w:tabs>
          <w:tab w:val="left" w:pos="-1440"/>
        </w:tabs>
        <w:spacing w:after="240"/>
        <w:rPr>
          <w:rFonts w:ascii="Cambria" w:hAnsi="Cambria"/>
          <w:sz w:val="22"/>
          <w:szCs w:val="22"/>
        </w:rPr>
      </w:pPr>
      <w:r w:rsidRPr="00D40F94">
        <w:rPr>
          <w:rFonts w:ascii="Cambria" w:hAnsi="Cambria"/>
          <w:sz w:val="22"/>
          <w:szCs w:val="22"/>
        </w:rPr>
        <w:t>The State shall provide the Contractor with a reasonable means of accessing the equipment covered by this contract.  The Contractor shall be free to start and stop all primary equipment critical to the operation of the systems listed herein as arranged with the site’s property manager or their designee.</w:t>
      </w:r>
    </w:p>
    <w:p w14:paraId="66F2933A" w14:textId="77777777" w:rsidR="00BF369F" w:rsidRPr="00D40F94" w:rsidRDefault="00BF369F" w:rsidP="00BF369F">
      <w:pPr>
        <w:pStyle w:val="ListParagraph"/>
        <w:widowControl/>
        <w:numPr>
          <w:ilvl w:val="0"/>
          <w:numId w:val="11"/>
        </w:numPr>
        <w:tabs>
          <w:tab w:val="left" w:pos="-1440"/>
        </w:tabs>
        <w:spacing w:after="240"/>
        <w:rPr>
          <w:rFonts w:ascii="Cambria" w:hAnsi="Cambria"/>
          <w:sz w:val="22"/>
          <w:szCs w:val="22"/>
        </w:rPr>
      </w:pPr>
      <w:r w:rsidRPr="00D40F94">
        <w:rPr>
          <w:rFonts w:ascii="Cambria" w:hAnsi="Cambria"/>
          <w:sz w:val="22"/>
          <w:szCs w:val="22"/>
        </w:rPr>
        <w:t>In the event a system is altered, or if any equipment is added or deleted, the specifications and contract shall be amended by the State as required to reflect these changes.</w:t>
      </w:r>
    </w:p>
    <w:p w14:paraId="0306FCB4" w14:textId="77777777" w:rsidR="00BF369F" w:rsidRPr="00D40F94" w:rsidRDefault="00BF369F" w:rsidP="00BF369F">
      <w:pPr>
        <w:pStyle w:val="ListParagraph"/>
        <w:widowControl/>
        <w:numPr>
          <w:ilvl w:val="0"/>
          <w:numId w:val="11"/>
        </w:numPr>
        <w:tabs>
          <w:tab w:val="left" w:pos="-1440"/>
        </w:tabs>
        <w:rPr>
          <w:rFonts w:ascii="Cambria" w:hAnsi="Cambria"/>
          <w:sz w:val="22"/>
          <w:szCs w:val="22"/>
        </w:rPr>
      </w:pPr>
      <w:r w:rsidRPr="00D40F94">
        <w:rPr>
          <w:rFonts w:ascii="Cambria" w:hAnsi="Cambria"/>
          <w:sz w:val="22"/>
          <w:szCs w:val="22"/>
        </w:rPr>
        <w:t xml:space="preserve">The Contractor shall be liable for damage to property or injury to persons </w:t>
      </w:r>
      <w:r>
        <w:rPr>
          <w:rFonts w:ascii="Cambria" w:hAnsi="Cambria"/>
          <w:sz w:val="22"/>
          <w:szCs w:val="22"/>
        </w:rPr>
        <w:t xml:space="preserve">directly </w:t>
      </w:r>
      <w:r w:rsidRPr="00D40F94">
        <w:rPr>
          <w:rFonts w:ascii="Cambria" w:hAnsi="Cambria"/>
          <w:sz w:val="22"/>
          <w:szCs w:val="22"/>
        </w:rPr>
        <w:t xml:space="preserve">resulting from accidents caused by the performance </w:t>
      </w:r>
      <w:r>
        <w:rPr>
          <w:rFonts w:ascii="Cambria" w:hAnsi="Cambria"/>
          <w:sz w:val="22"/>
          <w:szCs w:val="22"/>
        </w:rPr>
        <w:t xml:space="preserve">or non-performance </w:t>
      </w:r>
      <w:r w:rsidRPr="00D40F94">
        <w:rPr>
          <w:rFonts w:ascii="Cambria" w:hAnsi="Cambria"/>
          <w:sz w:val="22"/>
          <w:szCs w:val="22"/>
        </w:rPr>
        <w:t>of its obligations under this contract.</w:t>
      </w:r>
    </w:p>
    <w:p w14:paraId="3E1936B2" w14:textId="77777777" w:rsidR="00BF369F" w:rsidRPr="00D40F94" w:rsidRDefault="00BF369F" w:rsidP="00BF369F">
      <w:pPr>
        <w:widowControl/>
        <w:tabs>
          <w:tab w:val="left" w:pos="-1440"/>
        </w:tabs>
        <w:rPr>
          <w:rFonts w:ascii="Cambria" w:hAnsi="Cambria"/>
          <w:sz w:val="22"/>
          <w:szCs w:val="22"/>
        </w:rPr>
      </w:pPr>
    </w:p>
    <w:p w14:paraId="68541212" w14:textId="77777777" w:rsidR="00BF369F" w:rsidRPr="00D40F94" w:rsidRDefault="00BF369F" w:rsidP="00BF369F">
      <w:pPr>
        <w:widowControl/>
        <w:tabs>
          <w:tab w:val="left" w:pos="-1440"/>
        </w:tabs>
        <w:ind w:left="720" w:hanging="720"/>
        <w:rPr>
          <w:rFonts w:ascii="Cambria" w:hAnsi="Cambria"/>
          <w:sz w:val="22"/>
          <w:szCs w:val="22"/>
        </w:rPr>
      </w:pPr>
    </w:p>
    <w:p w14:paraId="7C463159" w14:textId="77777777" w:rsidR="00BF369F" w:rsidRPr="00D40F94" w:rsidRDefault="00BF369F" w:rsidP="00BF369F">
      <w:pPr>
        <w:widowControl/>
        <w:tabs>
          <w:tab w:val="left" w:pos="-1440"/>
        </w:tabs>
        <w:ind w:left="720" w:hanging="720"/>
        <w:rPr>
          <w:rFonts w:ascii="Cambria" w:hAnsi="Cambria"/>
          <w:b/>
          <w:bCs/>
          <w:sz w:val="22"/>
          <w:szCs w:val="22"/>
          <w:u w:val="single"/>
        </w:rPr>
      </w:pPr>
      <w:r w:rsidRPr="00D40F94">
        <w:rPr>
          <w:rFonts w:ascii="Cambria" w:hAnsi="Cambria"/>
          <w:b/>
          <w:bCs/>
          <w:sz w:val="22"/>
          <w:szCs w:val="22"/>
          <w:u w:val="single"/>
        </w:rPr>
        <w:t xml:space="preserve">PART </w:t>
      </w:r>
      <w:r>
        <w:rPr>
          <w:rFonts w:ascii="Cambria" w:hAnsi="Cambria"/>
          <w:b/>
          <w:bCs/>
          <w:sz w:val="22"/>
          <w:szCs w:val="22"/>
          <w:u w:val="single"/>
        </w:rPr>
        <w:t>3</w:t>
      </w:r>
      <w:r w:rsidRPr="00D40F94">
        <w:rPr>
          <w:rFonts w:ascii="Cambria" w:hAnsi="Cambria"/>
          <w:b/>
          <w:bCs/>
          <w:sz w:val="22"/>
          <w:szCs w:val="22"/>
          <w:u w:val="single"/>
        </w:rPr>
        <w:t xml:space="preserve"> – EMERGENCY SERVICES</w:t>
      </w:r>
    </w:p>
    <w:p w14:paraId="2BE02A5B" w14:textId="77777777" w:rsidR="00BF369F" w:rsidRPr="00D40F94" w:rsidRDefault="00BF369F" w:rsidP="00BF369F">
      <w:pPr>
        <w:widowControl/>
        <w:tabs>
          <w:tab w:val="left" w:pos="-1440"/>
        </w:tabs>
        <w:ind w:left="720" w:hanging="720"/>
        <w:rPr>
          <w:rFonts w:ascii="Cambria" w:hAnsi="Cambria"/>
          <w:b/>
          <w:bCs/>
          <w:sz w:val="22"/>
          <w:szCs w:val="22"/>
        </w:rPr>
      </w:pPr>
    </w:p>
    <w:p w14:paraId="51C5A4D2" w14:textId="77777777" w:rsidR="00BF369F" w:rsidRPr="00D40F94" w:rsidRDefault="00BF369F" w:rsidP="00BF369F">
      <w:pPr>
        <w:pStyle w:val="ListParagraph"/>
        <w:widowControl/>
        <w:numPr>
          <w:ilvl w:val="0"/>
          <w:numId w:val="3"/>
        </w:numPr>
        <w:tabs>
          <w:tab w:val="left" w:pos="-1440"/>
        </w:tabs>
        <w:rPr>
          <w:rFonts w:ascii="Cambria" w:hAnsi="Cambria"/>
          <w:sz w:val="22"/>
          <w:szCs w:val="22"/>
        </w:rPr>
      </w:pPr>
      <w:r w:rsidRPr="00D40F94">
        <w:rPr>
          <w:rFonts w:ascii="Cambria" w:hAnsi="Cambria"/>
          <w:sz w:val="22"/>
          <w:szCs w:val="22"/>
        </w:rPr>
        <w:t xml:space="preserve">Contractor may be called upon by the State to provide emergency services related to the systems and equipment identified within the scope of this contract.  </w:t>
      </w:r>
      <w:r w:rsidRPr="00C97B45">
        <w:rPr>
          <w:rFonts w:ascii="Cambria" w:hAnsi="Cambria"/>
          <w:sz w:val="22"/>
          <w:szCs w:val="22"/>
          <w:u w:val="single"/>
        </w:rPr>
        <w:t xml:space="preserve">Emergencies shall be considered as additional to, and outside of, the specifications, terms, </w:t>
      </w:r>
      <w:r>
        <w:rPr>
          <w:rFonts w:ascii="Cambria" w:hAnsi="Cambria"/>
          <w:sz w:val="22"/>
          <w:szCs w:val="22"/>
          <w:u w:val="single"/>
        </w:rPr>
        <w:t xml:space="preserve">and </w:t>
      </w:r>
      <w:proofErr w:type="gramStart"/>
      <w:r w:rsidRPr="00C97B45">
        <w:rPr>
          <w:rFonts w:ascii="Cambria" w:hAnsi="Cambria"/>
          <w:sz w:val="22"/>
          <w:szCs w:val="22"/>
          <w:u w:val="single"/>
        </w:rPr>
        <w:t>conditions,</w:t>
      </w:r>
      <w:proofErr w:type="gramEnd"/>
      <w:r w:rsidRPr="00C97B45">
        <w:rPr>
          <w:rFonts w:ascii="Cambria" w:hAnsi="Cambria"/>
          <w:sz w:val="22"/>
          <w:szCs w:val="22"/>
          <w:u w:val="single"/>
        </w:rPr>
        <w:t xml:space="preserve"> outlined by this preventative maintenance services contract</w:t>
      </w:r>
      <w:r>
        <w:rPr>
          <w:rFonts w:ascii="Cambria" w:hAnsi="Cambria"/>
          <w:sz w:val="22"/>
          <w:szCs w:val="22"/>
          <w:u w:val="single"/>
        </w:rPr>
        <w:t xml:space="preserve"> and its related purchase order</w:t>
      </w:r>
      <w:r w:rsidRPr="00C97B45">
        <w:rPr>
          <w:rFonts w:ascii="Cambria" w:hAnsi="Cambria"/>
          <w:sz w:val="22"/>
          <w:szCs w:val="22"/>
          <w:u w:val="single"/>
        </w:rPr>
        <w:t>.</w:t>
      </w:r>
      <w:r w:rsidRPr="00D40F94">
        <w:rPr>
          <w:rFonts w:ascii="Cambria" w:hAnsi="Cambria"/>
          <w:sz w:val="22"/>
          <w:szCs w:val="22"/>
        </w:rPr>
        <w:t xml:space="preserve">  Emergency services are defined as work requested by the State which is outside of the dates identified in the </w:t>
      </w:r>
      <w:r>
        <w:rPr>
          <w:rFonts w:ascii="Cambria" w:hAnsi="Cambria"/>
          <w:sz w:val="22"/>
          <w:szCs w:val="22"/>
        </w:rPr>
        <w:t xml:space="preserve">planned </w:t>
      </w:r>
      <w:r w:rsidRPr="00D40F94">
        <w:rPr>
          <w:rFonts w:ascii="Cambria" w:hAnsi="Cambria"/>
          <w:sz w:val="22"/>
          <w:szCs w:val="22"/>
        </w:rPr>
        <w:t>maintenance schedule submitted by the Contractor and in exception to the conditions and requirements outlined in the contract’s technical specifications.</w:t>
      </w:r>
    </w:p>
    <w:p w14:paraId="2650FC3C" w14:textId="77777777" w:rsidR="00BF369F" w:rsidRPr="00D40F94" w:rsidRDefault="00BF369F" w:rsidP="00BF369F">
      <w:pPr>
        <w:widowControl/>
        <w:tabs>
          <w:tab w:val="left" w:pos="-1440"/>
        </w:tabs>
        <w:rPr>
          <w:rFonts w:ascii="Cambria" w:hAnsi="Cambria"/>
          <w:sz w:val="22"/>
          <w:szCs w:val="22"/>
        </w:rPr>
      </w:pPr>
    </w:p>
    <w:p w14:paraId="0BE94B83" w14:textId="77777777" w:rsidR="00BF369F" w:rsidRPr="00D40F94" w:rsidRDefault="00BF369F" w:rsidP="00BF369F">
      <w:pPr>
        <w:pStyle w:val="ListParagraph"/>
        <w:widowControl/>
        <w:numPr>
          <w:ilvl w:val="0"/>
          <w:numId w:val="3"/>
        </w:numPr>
        <w:tabs>
          <w:tab w:val="left" w:pos="-1440"/>
        </w:tabs>
        <w:rPr>
          <w:rFonts w:ascii="Cambria" w:hAnsi="Cambria"/>
          <w:sz w:val="22"/>
          <w:szCs w:val="22"/>
        </w:rPr>
      </w:pPr>
      <w:r w:rsidRPr="00D40F94">
        <w:rPr>
          <w:rFonts w:ascii="Cambria" w:hAnsi="Cambria"/>
          <w:sz w:val="22"/>
          <w:szCs w:val="22"/>
        </w:rPr>
        <w:t xml:space="preserve">Emergency calls may occur outside of normal business hours, including evenings, weekends, or holidays, and may necessitate the incurrence of overtime to maintain proper operation of the systems listed herein.  </w:t>
      </w:r>
      <w:r>
        <w:rPr>
          <w:rFonts w:ascii="Cambria" w:hAnsi="Cambria"/>
          <w:sz w:val="22"/>
          <w:szCs w:val="22"/>
        </w:rPr>
        <w:t>The</w:t>
      </w:r>
      <w:r w:rsidRPr="00D40F94">
        <w:rPr>
          <w:rFonts w:ascii="Cambria" w:hAnsi="Cambria"/>
          <w:sz w:val="22"/>
          <w:szCs w:val="22"/>
        </w:rPr>
        <w:t xml:space="preserve"> Contractor shall respond by phone to an emergency call within thirty (30) minutes and provide onsite service within a timeframe agreed upon with the site’s property manager or their designee.</w:t>
      </w:r>
      <w:r>
        <w:rPr>
          <w:rFonts w:ascii="Cambria" w:hAnsi="Cambria"/>
          <w:sz w:val="22"/>
          <w:szCs w:val="22"/>
        </w:rPr>
        <w:t xml:space="preserve">  If the Contractor is unable to respond timely, or is unable to provide the requested emergency service, then the site’s property manager may opt to contact another vendor. </w:t>
      </w:r>
    </w:p>
    <w:p w14:paraId="10029F88" w14:textId="77777777" w:rsidR="00BF369F" w:rsidRPr="00D40F94" w:rsidRDefault="00BF369F" w:rsidP="00BF369F">
      <w:pPr>
        <w:widowControl/>
        <w:tabs>
          <w:tab w:val="left" w:pos="-1440"/>
        </w:tabs>
        <w:rPr>
          <w:rFonts w:ascii="Cambria" w:hAnsi="Cambria"/>
          <w:sz w:val="22"/>
          <w:szCs w:val="22"/>
        </w:rPr>
      </w:pPr>
    </w:p>
    <w:p w14:paraId="4FAEEE0F" w14:textId="77777777" w:rsidR="00BF369F" w:rsidRPr="00D40F94" w:rsidRDefault="00BF369F" w:rsidP="00BF369F">
      <w:pPr>
        <w:pStyle w:val="ListParagraph"/>
        <w:widowControl/>
        <w:numPr>
          <w:ilvl w:val="0"/>
          <w:numId w:val="3"/>
        </w:numPr>
        <w:tabs>
          <w:tab w:val="left" w:pos="-1440"/>
        </w:tabs>
        <w:rPr>
          <w:rFonts w:ascii="Cambria" w:hAnsi="Cambria"/>
          <w:b/>
          <w:bCs/>
          <w:sz w:val="22"/>
          <w:szCs w:val="22"/>
        </w:rPr>
      </w:pPr>
      <w:r w:rsidRPr="00D40F94">
        <w:rPr>
          <w:rFonts w:ascii="Cambria" w:hAnsi="Cambria"/>
          <w:sz w:val="22"/>
          <w:szCs w:val="22"/>
        </w:rPr>
        <w:t xml:space="preserve">Emergency calls shall be invoiced by the Contractor </w:t>
      </w:r>
      <w:r>
        <w:rPr>
          <w:rFonts w:ascii="Cambria" w:hAnsi="Cambria"/>
          <w:sz w:val="22"/>
          <w:szCs w:val="22"/>
        </w:rPr>
        <w:t>separately</w:t>
      </w:r>
      <w:r w:rsidRPr="00D40F94">
        <w:rPr>
          <w:rFonts w:ascii="Cambria" w:hAnsi="Cambria"/>
          <w:sz w:val="22"/>
          <w:szCs w:val="22"/>
        </w:rPr>
        <w:t xml:space="preserve"> from any planned costs allowable under this preventative maintenance services contract.</w:t>
      </w:r>
    </w:p>
    <w:p w14:paraId="04EFA47F" w14:textId="77777777" w:rsidR="00BF369F" w:rsidRPr="00D40F94" w:rsidRDefault="00BF369F" w:rsidP="00BF369F">
      <w:pPr>
        <w:widowControl/>
        <w:tabs>
          <w:tab w:val="left" w:pos="-1440"/>
        </w:tabs>
        <w:rPr>
          <w:rFonts w:ascii="Cambria" w:hAnsi="Cambria"/>
          <w:sz w:val="22"/>
          <w:szCs w:val="22"/>
        </w:rPr>
      </w:pPr>
    </w:p>
    <w:p w14:paraId="788656F4" w14:textId="77777777" w:rsidR="00BF369F" w:rsidRPr="00D40F94" w:rsidRDefault="00BF369F" w:rsidP="00BF369F">
      <w:pPr>
        <w:widowControl/>
        <w:tabs>
          <w:tab w:val="left" w:pos="-1440"/>
        </w:tabs>
        <w:rPr>
          <w:rFonts w:ascii="Cambria" w:hAnsi="Cambria"/>
          <w:sz w:val="22"/>
          <w:szCs w:val="22"/>
        </w:rPr>
      </w:pPr>
    </w:p>
    <w:p w14:paraId="54C2BF08" w14:textId="77777777" w:rsidR="00BF369F" w:rsidRPr="00D40F94" w:rsidRDefault="00BF369F" w:rsidP="00BF369F">
      <w:pPr>
        <w:widowControl/>
        <w:tabs>
          <w:tab w:val="left" w:pos="-1440"/>
        </w:tabs>
        <w:rPr>
          <w:rFonts w:ascii="Cambria" w:hAnsi="Cambria"/>
          <w:b/>
          <w:bCs/>
          <w:sz w:val="22"/>
          <w:szCs w:val="22"/>
          <w:u w:val="single"/>
        </w:rPr>
      </w:pPr>
      <w:r w:rsidRPr="00D40F94">
        <w:rPr>
          <w:rFonts w:ascii="Cambria" w:hAnsi="Cambria"/>
          <w:b/>
          <w:bCs/>
          <w:sz w:val="22"/>
          <w:szCs w:val="22"/>
          <w:u w:val="single"/>
        </w:rPr>
        <w:t xml:space="preserve">PART </w:t>
      </w:r>
      <w:r>
        <w:rPr>
          <w:rFonts w:ascii="Cambria" w:hAnsi="Cambria"/>
          <w:b/>
          <w:bCs/>
          <w:sz w:val="22"/>
          <w:szCs w:val="22"/>
          <w:u w:val="single"/>
        </w:rPr>
        <w:t>4</w:t>
      </w:r>
      <w:r w:rsidRPr="00D40F94">
        <w:rPr>
          <w:rFonts w:ascii="Cambria" w:hAnsi="Cambria"/>
          <w:b/>
          <w:bCs/>
          <w:sz w:val="22"/>
          <w:szCs w:val="22"/>
          <w:u w:val="single"/>
        </w:rPr>
        <w:t xml:space="preserve"> – CODE REQUIREMENTS AND MANUFACTURER INSTRUCTIONS</w:t>
      </w:r>
    </w:p>
    <w:p w14:paraId="4E27816E" w14:textId="77777777" w:rsidR="00BF369F" w:rsidRPr="00D40F94" w:rsidRDefault="00BF369F" w:rsidP="00BF369F">
      <w:pPr>
        <w:widowControl/>
        <w:tabs>
          <w:tab w:val="left" w:pos="-1440"/>
        </w:tabs>
        <w:ind w:left="1440" w:hanging="900"/>
        <w:rPr>
          <w:rFonts w:ascii="Cambria" w:hAnsi="Cambria"/>
          <w:sz w:val="22"/>
          <w:szCs w:val="22"/>
        </w:rPr>
      </w:pPr>
      <w:r w:rsidRPr="00D40F94">
        <w:rPr>
          <w:rFonts w:ascii="Cambria" w:hAnsi="Cambria"/>
          <w:sz w:val="22"/>
          <w:szCs w:val="22"/>
        </w:rPr>
        <w:tab/>
      </w:r>
      <w:r w:rsidRPr="00D40F94">
        <w:rPr>
          <w:rFonts w:ascii="Cambria" w:hAnsi="Cambria"/>
          <w:sz w:val="22"/>
          <w:szCs w:val="22"/>
        </w:rPr>
        <w:tab/>
      </w:r>
    </w:p>
    <w:p w14:paraId="5C9D2589" w14:textId="77777777" w:rsidR="00BF369F" w:rsidRPr="00D40F94" w:rsidRDefault="00BF369F" w:rsidP="00BF369F">
      <w:pPr>
        <w:pStyle w:val="ListParagraph"/>
        <w:widowControl/>
        <w:numPr>
          <w:ilvl w:val="0"/>
          <w:numId w:val="4"/>
        </w:numPr>
        <w:tabs>
          <w:tab w:val="left" w:pos="-1440"/>
        </w:tabs>
        <w:rPr>
          <w:rFonts w:ascii="Cambria" w:hAnsi="Cambria"/>
          <w:sz w:val="22"/>
          <w:szCs w:val="22"/>
        </w:rPr>
      </w:pPr>
      <w:r w:rsidRPr="00D40F94">
        <w:rPr>
          <w:rFonts w:ascii="Cambria" w:hAnsi="Cambria"/>
          <w:sz w:val="22"/>
          <w:szCs w:val="22"/>
        </w:rPr>
        <w:t xml:space="preserve">Contractor shall perform the work under this contract in accordance with the requirements of manufacturer recommendations, industry standards, and all Federal, State and Local codes govern the requirements of the services.  In case of conflicts between State and Local codes and regulations, State codes and regulations shall prevail. </w:t>
      </w:r>
    </w:p>
    <w:p w14:paraId="13B5EB0A" w14:textId="77777777" w:rsidR="00BF369F" w:rsidRPr="00D40F94" w:rsidRDefault="00BF369F" w:rsidP="00BF369F">
      <w:pPr>
        <w:widowControl/>
        <w:tabs>
          <w:tab w:val="left" w:pos="-1440"/>
        </w:tabs>
        <w:rPr>
          <w:rFonts w:ascii="Cambria" w:hAnsi="Cambria"/>
          <w:sz w:val="22"/>
          <w:szCs w:val="22"/>
        </w:rPr>
      </w:pPr>
    </w:p>
    <w:p w14:paraId="4506922F" w14:textId="77777777" w:rsidR="00BF369F" w:rsidRPr="00D40F94" w:rsidRDefault="00BF369F" w:rsidP="00BF369F">
      <w:pPr>
        <w:pStyle w:val="ListParagraph"/>
        <w:widowControl/>
        <w:numPr>
          <w:ilvl w:val="0"/>
          <w:numId w:val="4"/>
        </w:numPr>
        <w:tabs>
          <w:tab w:val="left" w:pos="-1440"/>
        </w:tabs>
        <w:rPr>
          <w:rFonts w:ascii="Cambria" w:hAnsi="Cambria"/>
          <w:sz w:val="22"/>
          <w:szCs w:val="22"/>
        </w:rPr>
      </w:pPr>
      <w:r w:rsidRPr="00D40F94">
        <w:rPr>
          <w:rFonts w:ascii="Cambria" w:hAnsi="Cambria"/>
          <w:sz w:val="22"/>
          <w:szCs w:val="22"/>
        </w:rPr>
        <w:t xml:space="preserve">Contractor shall immediately notify the State, in writing, if they observe that these contract specifications are </w:t>
      </w:r>
      <w:proofErr w:type="gramStart"/>
      <w:r w:rsidRPr="00D40F94">
        <w:rPr>
          <w:rFonts w:ascii="Cambria" w:hAnsi="Cambria"/>
          <w:sz w:val="22"/>
          <w:szCs w:val="22"/>
        </w:rPr>
        <w:t>at</w:t>
      </w:r>
      <w:proofErr w:type="gramEnd"/>
      <w:r w:rsidRPr="00D40F94">
        <w:rPr>
          <w:rFonts w:ascii="Cambria" w:hAnsi="Cambria"/>
          <w:sz w:val="22"/>
          <w:szCs w:val="22"/>
        </w:rPr>
        <w:t xml:space="preserve"> variance with or in conflict </w:t>
      </w:r>
      <w:proofErr w:type="gramStart"/>
      <w:r w:rsidRPr="00D40F94">
        <w:rPr>
          <w:rFonts w:ascii="Cambria" w:hAnsi="Cambria"/>
          <w:sz w:val="22"/>
          <w:szCs w:val="22"/>
        </w:rPr>
        <w:t>of</w:t>
      </w:r>
      <w:proofErr w:type="gramEnd"/>
      <w:r w:rsidRPr="00D40F94">
        <w:rPr>
          <w:rFonts w:ascii="Cambria" w:hAnsi="Cambria"/>
          <w:sz w:val="22"/>
          <w:szCs w:val="22"/>
        </w:rPr>
        <w:t xml:space="preserve"> the service instructions of any manufacturer in any respect.</w:t>
      </w:r>
    </w:p>
    <w:p w14:paraId="2822EDB7" w14:textId="77777777" w:rsidR="00BF369F" w:rsidRPr="00D40F94" w:rsidRDefault="00BF369F" w:rsidP="00BF369F">
      <w:pPr>
        <w:widowControl/>
        <w:tabs>
          <w:tab w:val="left" w:pos="-1440"/>
        </w:tabs>
        <w:rPr>
          <w:rFonts w:ascii="Cambria" w:hAnsi="Cambria"/>
          <w:sz w:val="22"/>
          <w:szCs w:val="22"/>
        </w:rPr>
      </w:pPr>
    </w:p>
    <w:p w14:paraId="5F065ABF" w14:textId="77777777" w:rsidR="00BF369F" w:rsidRPr="00D40F94" w:rsidRDefault="00BF369F" w:rsidP="00BF369F">
      <w:pPr>
        <w:pStyle w:val="ListParagraph"/>
        <w:widowControl/>
        <w:numPr>
          <w:ilvl w:val="0"/>
          <w:numId w:val="4"/>
        </w:numPr>
        <w:tabs>
          <w:tab w:val="left" w:pos="-1440"/>
        </w:tabs>
        <w:rPr>
          <w:rFonts w:ascii="Cambria" w:hAnsi="Cambria"/>
          <w:sz w:val="22"/>
          <w:szCs w:val="22"/>
        </w:rPr>
      </w:pPr>
      <w:r w:rsidRPr="00D40F94">
        <w:rPr>
          <w:rFonts w:ascii="Cambria" w:hAnsi="Cambria"/>
          <w:sz w:val="22"/>
          <w:szCs w:val="22"/>
        </w:rPr>
        <w:lastRenderedPageBreak/>
        <w:t>If the Contractor performs any work contrary to State Building Rules and Regulations, ordinances, or any manufacturer's printed instructions, then the Contractor shall bear all costs resulting from such non</w:t>
      </w:r>
      <w:r w:rsidRPr="00D40F94">
        <w:rPr>
          <w:rFonts w:ascii="Cambria" w:hAnsi="Cambria"/>
          <w:sz w:val="22"/>
          <w:szCs w:val="22"/>
        </w:rPr>
        <w:noBreakHyphen/>
        <w:t>compliance.</w:t>
      </w:r>
    </w:p>
    <w:p w14:paraId="11D4465A" w14:textId="77777777" w:rsidR="00BF369F" w:rsidRPr="00D40F94" w:rsidRDefault="00BF369F" w:rsidP="00BF369F">
      <w:pPr>
        <w:widowControl/>
        <w:tabs>
          <w:tab w:val="left" w:pos="-1440"/>
        </w:tabs>
        <w:ind w:left="720" w:hanging="720"/>
        <w:rPr>
          <w:rFonts w:ascii="Cambria" w:hAnsi="Cambria"/>
          <w:sz w:val="22"/>
          <w:szCs w:val="22"/>
        </w:rPr>
      </w:pPr>
    </w:p>
    <w:p w14:paraId="179BB2EE" w14:textId="77777777" w:rsidR="00BF369F" w:rsidRDefault="00BF369F" w:rsidP="00BF369F">
      <w:pPr>
        <w:widowControl/>
        <w:tabs>
          <w:tab w:val="left" w:pos="-1440"/>
        </w:tabs>
        <w:ind w:left="720" w:hanging="720"/>
        <w:rPr>
          <w:rFonts w:ascii="Cambria" w:hAnsi="Cambria"/>
          <w:sz w:val="22"/>
          <w:szCs w:val="22"/>
        </w:rPr>
      </w:pPr>
    </w:p>
    <w:p w14:paraId="4B2C0BD5" w14:textId="77777777" w:rsidR="00BF369F" w:rsidRPr="00D40F94" w:rsidRDefault="00BF369F" w:rsidP="00BF369F">
      <w:pPr>
        <w:widowControl/>
        <w:tabs>
          <w:tab w:val="left" w:pos="-1440"/>
        </w:tabs>
        <w:ind w:left="720" w:hanging="720"/>
        <w:rPr>
          <w:rFonts w:ascii="Cambria" w:hAnsi="Cambria"/>
          <w:b/>
          <w:sz w:val="22"/>
          <w:szCs w:val="22"/>
          <w:u w:val="single"/>
        </w:rPr>
      </w:pPr>
      <w:r w:rsidRPr="00D40F94">
        <w:rPr>
          <w:rFonts w:ascii="Cambria" w:hAnsi="Cambria"/>
          <w:b/>
          <w:sz w:val="22"/>
          <w:szCs w:val="22"/>
          <w:u w:val="single"/>
        </w:rPr>
        <w:t xml:space="preserve">PART </w:t>
      </w:r>
      <w:r>
        <w:rPr>
          <w:rFonts w:ascii="Cambria" w:hAnsi="Cambria"/>
          <w:b/>
          <w:sz w:val="22"/>
          <w:szCs w:val="22"/>
          <w:u w:val="single"/>
        </w:rPr>
        <w:t>5</w:t>
      </w:r>
      <w:r w:rsidRPr="00D40F94">
        <w:rPr>
          <w:rFonts w:ascii="Cambria" w:hAnsi="Cambria"/>
          <w:b/>
          <w:sz w:val="22"/>
          <w:szCs w:val="22"/>
          <w:u w:val="single"/>
        </w:rPr>
        <w:t xml:space="preserve"> – SCHEDULING SERVICE VISITS</w:t>
      </w:r>
    </w:p>
    <w:p w14:paraId="73CECD22" w14:textId="77777777" w:rsidR="00BF369F" w:rsidRPr="00D40F94" w:rsidRDefault="00BF369F" w:rsidP="00BF369F">
      <w:pPr>
        <w:widowControl/>
        <w:rPr>
          <w:rFonts w:ascii="Cambria" w:hAnsi="Cambria"/>
          <w:sz w:val="22"/>
          <w:szCs w:val="22"/>
        </w:rPr>
      </w:pPr>
    </w:p>
    <w:p w14:paraId="5FA07AA0" w14:textId="77777777" w:rsidR="00BF369F" w:rsidRPr="00D40F94" w:rsidRDefault="00BF369F" w:rsidP="00BF369F">
      <w:pPr>
        <w:pStyle w:val="ListParagraph"/>
        <w:widowControl/>
        <w:numPr>
          <w:ilvl w:val="0"/>
          <w:numId w:val="6"/>
        </w:numPr>
        <w:tabs>
          <w:tab w:val="left" w:pos="-1440"/>
        </w:tabs>
        <w:spacing w:after="240"/>
        <w:rPr>
          <w:rFonts w:ascii="Cambria" w:hAnsi="Cambria"/>
          <w:sz w:val="22"/>
          <w:szCs w:val="22"/>
        </w:rPr>
      </w:pPr>
      <w:r w:rsidRPr="00D40F94">
        <w:rPr>
          <w:rFonts w:ascii="Cambria" w:hAnsi="Cambria"/>
          <w:sz w:val="22"/>
          <w:szCs w:val="22"/>
        </w:rPr>
        <w:t xml:space="preserve">All work pursuant to the preventative maintenance services contract shall be performed Monday through Friday, between the hours of 8 am and 5 pm (local site time), unless otherwise authorized in advance by the site’s property manager or their </w:t>
      </w:r>
      <w:proofErr w:type="gramStart"/>
      <w:r w:rsidRPr="00D40F94">
        <w:rPr>
          <w:rFonts w:ascii="Cambria" w:hAnsi="Cambria"/>
          <w:sz w:val="22"/>
          <w:szCs w:val="22"/>
        </w:rPr>
        <w:t>designee</w:t>
      </w:r>
      <w:proofErr w:type="gramEnd"/>
      <w:r w:rsidRPr="00D40F94">
        <w:rPr>
          <w:rFonts w:ascii="Cambria" w:hAnsi="Cambria"/>
          <w:sz w:val="22"/>
          <w:szCs w:val="22"/>
        </w:rPr>
        <w:t xml:space="preserve">.  On each scheduled day of service, prior to performing any work or inspections, the Contractor’s personnel shall report to the site’s office to inform the </w:t>
      </w:r>
      <w:r>
        <w:rPr>
          <w:rFonts w:ascii="Cambria" w:hAnsi="Cambria"/>
          <w:sz w:val="22"/>
          <w:szCs w:val="22"/>
        </w:rPr>
        <w:t xml:space="preserve">site’s </w:t>
      </w:r>
      <w:r w:rsidRPr="00D40F94">
        <w:rPr>
          <w:rFonts w:ascii="Cambria" w:hAnsi="Cambria"/>
          <w:sz w:val="22"/>
          <w:szCs w:val="22"/>
        </w:rPr>
        <w:t xml:space="preserve">property manager or their designee of their arrival.  </w:t>
      </w:r>
    </w:p>
    <w:p w14:paraId="2A8D2DE8" w14:textId="77777777" w:rsidR="00BF369F" w:rsidRPr="00D40F94" w:rsidRDefault="00BF369F" w:rsidP="00BF369F">
      <w:pPr>
        <w:pStyle w:val="ListParagraph"/>
        <w:widowControl/>
        <w:numPr>
          <w:ilvl w:val="0"/>
          <w:numId w:val="6"/>
        </w:numPr>
        <w:tabs>
          <w:tab w:val="left" w:pos="-1440"/>
        </w:tabs>
        <w:spacing w:after="240"/>
        <w:rPr>
          <w:rFonts w:ascii="Cambria" w:hAnsi="Cambria"/>
          <w:sz w:val="22"/>
          <w:szCs w:val="22"/>
        </w:rPr>
      </w:pPr>
      <w:r w:rsidRPr="00D40F94">
        <w:rPr>
          <w:rFonts w:ascii="Cambria" w:hAnsi="Cambria"/>
          <w:sz w:val="22"/>
          <w:szCs w:val="22"/>
        </w:rPr>
        <w:t>Each preventive maintenance service visit shall be pre</w:t>
      </w:r>
      <w:r w:rsidRPr="00D40F94">
        <w:rPr>
          <w:rFonts w:ascii="Cambria" w:hAnsi="Cambria"/>
          <w:sz w:val="22"/>
          <w:szCs w:val="22"/>
        </w:rPr>
        <w:noBreakHyphen/>
        <w:t xml:space="preserve">scheduled and directed from a maintenance management program initiated and maintained by the Contractor.  </w:t>
      </w:r>
    </w:p>
    <w:p w14:paraId="0526F8B3" w14:textId="77777777" w:rsidR="00BF369F" w:rsidRPr="00D40F94" w:rsidRDefault="00BF369F" w:rsidP="00BF369F">
      <w:pPr>
        <w:pStyle w:val="ListParagraph"/>
        <w:widowControl/>
        <w:numPr>
          <w:ilvl w:val="0"/>
          <w:numId w:val="6"/>
        </w:numPr>
        <w:tabs>
          <w:tab w:val="left" w:pos="-1440"/>
        </w:tabs>
        <w:spacing w:after="240"/>
        <w:rPr>
          <w:rFonts w:ascii="Cambria" w:hAnsi="Cambria"/>
          <w:sz w:val="22"/>
          <w:szCs w:val="22"/>
        </w:rPr>
      </w:pPr>
      <w:r w:rsidRPr="00D40F94">
        <w:rPr>
          <w:rFonts w:ascii="Cambria" w:hAnsi="Cambria"/>
          <w:sz w:val="22"/>
          <w:szCs w:val="22"/>
        </w:rPr>
        <w:t xml:space="preserve">A scheduled visit is defined as the contiguous number of work hours or days required to inspect and service the identified equipment outlined in or implied as covered in the scope of this specification and contract.  This, however, does not limit the Contractor from scheduling as many inspections or service calls as deemed </w:t>
      </w:r>
      <w:r>
        <w:rPr>
          <w:rFonts w:ascii="Cambria" w:hAnsi="Cambria"/>
          <w:sz w:val="22"/>
          <w:szCs w:val="22"/>
        </w:rPr>
        <w:t xml:space="preserve">practical and </w:t>
      </w:r>
      <w:r w:rsidRPr="00D40F94">
        <w:rPr>
          <w:rFonts w:ascii="Cambria" w:hAnsi="Cambria"/>
          <w:sz w:val="22"/>
          <w:szCs w:val="22"/>
        </w:rPr>
        <w:t xml:space="preserve">necessary to keep all equipment in satisfactory operating condition. </w:t>
      </w:r>
    </w:p>
    <w:p w14:paraId="431F8F38" w14:textId="77777777" w:rsidR="00BF369F" w:rsidRPr="00D40F94" w:rsidRDefault="00BF369F" w:rsidP="00BF369F">
      <w:pPr>
        <w:pStyle w:val="ListParagraph"/>
        <w:widowControl/>
        <w:numPr>
          <w:ilvl w:val="0"/>
          <w:numId w:val="6"/>
        </w:numPr>
        <w:tabs>
          <w:tab w:val="left" w:pos="-1440"/>
        </w:tabs>
        <w:rPr>
          <w:rFonts w:ascii="Cambria" w:hAnsi="Cambria"/>
          <w:sz w:val="22"/>
          <w:szCs w:val="22"/>
        </w:rPr>
      </w:pPr>
      <w:r w:rsidRPr="00D40F94">
        <w:rPr>
          <w:rFonts w:ascii="Cambria" w:hAnsi="Cambria"/>
          <w:sz w:val="22"/>
          <w:szCs w:val="22"/>
        </w:rPr>
        <w:t>Scheduled visits may not begin until the contract and its related purchase order have been fully executed and approved.  The Contractor's preventative maintenance schedule shall be submitted to the site’s property manager or their designee, at least seven (7) days prior to the first visit.  This schedule shall specify the following:</w:t>
      </w:r>
    </w:p>
    <w:p w14:paraId="2CC626EB" w14:textId="77777777" w:rsidR="00BF369F" w:rsidRPr="00D40F94" w:rsidRDefault="00BF369F" w:rsidP="00BF369F">
      <w:pPr>
        <w:pStyle w:val="ListParagraph"/>
        <w:widowControl/>
        <w:tabs>
          <w:tab w:val="left" w:pos="-1440"/>
        </w:tabs>
        <w:rPr>
          <w:rFonts w:ascii="Cambria" w:hAnsi="Cambria"/>
          <w:sz w:val="22"/>
          <w:szCs w:val="22"/>
        </w:rPr>
      </w:pPr>
    </w:p>
    <w:p w14:paraId="48CFDB77" w14:textId="77777777" w:rsidR="00BF369F" w:rsidRPr="00D40F94" w:rsidRDefault="00BF369F" w:rsidP="00BF369F">
      <w:pPr>
        <w:pStyle w:val="ListParagraph"/>
        <w:widowControl/>
        <w:numPr>
          <w:ilvl w:val="0"/>
          <w:numId w:val="5"/>
        </w:numPr>
        <w:tabs>
          <w:tab w:val="left" w:pos="-1440"/>
        </w:tabs>
        <w:rPr>
          <w:rFonts w:ascii="Cambria" w:hAnsi="Cambria"/>
          <w:sz w:val="22"/>
          <w:szCs w:val="22"/>
        </w:rPr>
      </w:pPr>
      <w:r w:rsidRPr="00D40F94">
        <w:rPr>
          <w:rFonts w:ascii="Cambria" w:hAnsi="Cambria"/>
          <w:sz w:val="22"/>
          <w:szCs w:val="22"/>
        </w:rPr>
        <w:t>Dates of scheduled preventive maintenance service visits per building or equipment</w:t>
      </w:r>
    </w:p>
    <w:p w14:paraId="692332C1" w14:textId="77777777" w:rsidR="00BF369F" w:rsidRPr="00D40F94" w:rsidRDefault="00BF369F" w:rsidP="00BF369F">
      <w:pPr>
        <w:pStyle w:val="ListParagraph"/>
        <w:widowControl/>
        <w:numPr>
          <w:ilvl w:val="0"/>
          <w:numId w:val="5"/>
        </w:numPr>
        <w:tabs>
          <w:tab w:val="left" w:pos="-1440"/>
        </w:tabs>
        <w:rPr>
          <w:rFonts w:ascii="Cambria" w:hAnsi="Cambria"/>
          <w:sz w:val="22"/>
          <w:szCs w:val="22"/>
        </w:rPr>
      </w:pPr>
      <w:r w:rsidRPr="00D40F94">
        <w:rPr>
          <w:rFonts w:ascii="Cambria" w:hAnsi="Cambria"/>
          <w:sz w:val="22"/>
          <w:szCs w:val="22"/>
        </w:rPr>
        <w:t>Description of service to be performed during each visit</w:t>
      </w:r>
    </w:p>
    <w:p w14:paraId="065EFDBE" w14:textId="77777777" w:rsidR="00BF369F" w:rsidRPr="00D40F94" w:rsidRDefault="00BF369F" w:rsidP="00BF369F">
      <w:pPr>
        <w:pStyle w:val="ListParagraph"/>
        <w:widowControl/>
        <w:numPr>
          <w:ilvl w:val="0"/>
          <w:numId w:val="5"/>
        </w:numPr>
        <w:tabs>
          <w:tab w:val="left" w:pos="-1440"/>
        </w:tabs>
        <w:rPr>
          <w:rFonts w:ascii="Cambria" w:hAnsi="Cambria"/>
          <w:sz w:val="22"/>
          <w:szCs w:val="22"/>
        </w:rPr>
      </w:pPr>
      <w:r>
        <w:rPr>
          <w:rFonts w:ascii="Cambria" w:hAnsi="Cambria"/>
          <w:sz w:val="22"/>
          <w:szCs w:val="22"/>
        </w:rPr>
        <w:t>Listing</w:t>
      </w:r>
      <w:r w:rsidRPr="00D40F94">
        <w:rPr>
          <w:rFonts w:ascii="Cambria" w:hAnsi="Cambria"/>
          <w:sz w:val="22"/>
          <w:szCs w:val="22"/>
        </w:rPr>
        <w:t xml:space="preserve"> of the service report/work order document(s)</w:t>
      </w:r>
      <w:r>
        <w:rPr>
          <w:rFonts w:ascii="Cambria" w:hAnsi="Cambria"/>
          <w:sz w:val="22"/>
          <w:szCs w:val="22"/>
        </w:rPr>
        <w:t xml:space="preserve"> </w:t>
      </w:r>
      <w:r w:rsidRPr="00D40F94">
        <w:rPr>
          <w:rFonts w:ascii="Cambria" w:hAnsi="Cambria"/>
          <w:sz w:val="22"/>
          <w:szCs w:val="22"/>
        </w:rPr>
        <w:t>that will be submitted by the Contractor after each service visit</w:t>
      </w:r>
    </w:p>
    <w:p w14:paraId="05391D85" w14:textId="77777777" w:rsidR="00BF369F" w:rsidRPr="00D40F94" w:rsidRDefault="00BF369F" w:rsidP="00BF369F">
      <w:pPr>
        <w:widowControl/>
        <w:tabs>
          <w:tab w:val="left" w:pos="-1440"/>
        </w:tabs>
        <w:rPr>
          <w:rFonts w:ascii="Cambria" w:hAnsi="Cambria"/>
          <w:sz w:val="22"/>
          <w:szCs w:val="22"/>
        </w:rPr>
      </w:pPr>
    </w:p>
    <w:p w14:paraId="7B2E3355" w14:textId="77777777" w:rsidR="00BF369F" w:rsidRPr="00D40F94" w:rsidRDefault="00BF369F" w:rsidP="00BF369F">
      <w:pPr>
        <w:pStyle w:val="ListParagraph"/>
        <w:widowControl/>
        <w:numPr>
          <w:ilvl w:val="0"/>
          <w:numId w:val="6"/>
        </w:numPr>
        <w:tabs>
          <w:tab w:val="left" w:pos="-1440"/>
        </w:tabs>
        <w:spacing w:after="240"/>
        <w:rPr>
          <w:rFonts w:ascii="Cambria" w:hAnsi="Cambria"/>
          <w:sz w:val="22"/>
          <w:szCs w:val="22"/>
        </w:rPr>
      </w:pPr>
      <w:r w:rsidRPr="00D40F94">
        <w:rPr>
          <w:rFonts w:ascii="Cambria" w:hAnsi="Cambria"/>
          <w:sz w:val="22"/>
          <w:szCs w:val="22"/>
        </w:rPr>
        <w:t>Once the Contractor’s maintenance schedule has been submitted and approved, no deviation from the scheduled date(s) of service shall be permitted without prior approval from the site’s property manager or their designee.</w:t>
      </w:r>
    </w:p>
    <w:p w14:paraId="367430AD" w14:textId="77777777" w:rsidR="00BF369F" w:rsidRDefault="00BF369F" w:rsidP="00BF369F">
      <w:pPr>
        <w:pStyle w:val="ListParagraph"/>
        <w:widowControl/>
        <w:numPr>
          <w:ilvl w:val="0"/>
          <w:numId w:val="6"/>
        </w:numPr>
        <w:tabs>
          <w:tab w:val="left" w:pos="-1440"/>
        </w:tabs>
        <w:spacing w:after="240"/>
        <w:rPr>
          <w:rFonts w:ascii="Cambria" w:hAnsi="Cambria"/>
          <w:sz w:val="22"/>
          <w:szCs w:val="22"/>
        </w:rPr>
      </w:pPr>
      <w:r w:rsidRPr="005673D9">
        <w:rPr>
          <w:rFonts w:ascii="Cambria" w:hAnsi="Cambria"/>
          <w:sz w:val="22"/>
          <w:szCs w:val="22"/>
        </w:rPr>
        <w:t xml:space="preserve">Any </w:t>
      </w:r>
      <w:r>
        <w:rPr>
          <w:rFonts w:ascii="Cambria" w:hAnsi="Cambria"/>
          <w:sz w:val="22"/>
          <w:szCs w:val="22"/>
        </w:rPr>
        <w:t xml:space="preserve">required </w:t>
      </w:r>
      <w:r w:rsidRPr="005673D9">
        <w:rPr>
          <w:rFonts w:ascii="Cambria" w:hAnsi="Cambria"/>
          <w:sz w:val="22"/>
          <w:szCs w:val="22"/>
        </w:rPr>
        <w:t>call</w:t>
      </w:r>
      <w:r>
        <w:rPr>
          <w:rFonts w:ascii="Cambria" w:hAnsi="Cambria"/>
          <w:sz w:val="22"/>
          <w:szCs w:val="22"/>
        </w:rPr>
        <w:t>-</w:t>
      </w:r>
      <w:r w:rsidRPr="005673D9">
        <w:rPr>
          <w:rFonts w:ascii="Cambria" w:hAnsi="Cambria"/>
          <w:sz w:val="22"/>
          <w:szCs w:val="22"/>
        </w:rPr>
        <w:t xml:space="preserve">back maintenance within </w:t>
      </w:r>
      <w:r>
        <w:rPr>
          <w:rFonts w:ascii="Cambria" w:hAnsi="Cambria"/>
          <w:sz w:val="22"/>
          <w:szCs w:val="22"/>
        </w:rPr>
        <w:t>t</w:t>
      </w:r>
      <w:r w:rsidRPr="005673D9">
        <w:rPr>
          <w:rFonts w:ascii="Cambria" w:hAnsi="Cambria"/>
          <w:sz w:val="22"/>
          <w:szCs w:val="22"/>
        </w:rPr>
        <w:t xml:space="preserve">en (10) </w:t>
      </w:r>
      <w:r>
        <w:rPr>
          <w:rFonts w:ascii="Cambria" w:hAnsi="Cambria"/>
          <w:sz w:val="22"/>
          <w:szCs w:val="22"/>
        </w:rPr>
        <w:t xml:space="preserve">calendar </w:t>
      </w:r>
      <w:r w:rsidRPr="005673D9">
        <w:rPr>
          <w:rFonts w:ascii="Cambria" w:hAnsi="Cambria"/>
          <w:sz w:val="22"/>
          <w:szCs w:val="22"/>
        </w:rPr>
        <w:t xml:space="preserve">days of a scheduled maintenance visit shall be considered a continuation of the </w:t>
      </w:r>
      <w:r>
        <w:rPr>
          <w:rFonts w:ascii="Cambria" w:hAnsi="Cambria"/>
          <w:sz w:val="22"/>
          <w:szCs w:val="22"/>
        </w:rPr>
        <w:t xml:space="preserve">visit </w:t>
      </w:r>
      <w:r w:rsidRPr="005673D9">
        <w:rPr>
          <w:rFonts w:ascii="Cambria" w:hAnsi="Cambria"/>
          <w:sz w:val="22"/>
          <w:szCs w:val="22"/>
        </w:rPr>
        <w:t xml:space="preserve">service period and not </w:t>
      </w:r>
      <w:r>
        <w:rPr>
          <w:rFonts w:ascii="Cambria" w:hAnsi="Cambria"/>
          <w:sz w:val="22"/>
          <w:szCs w:val="22"/>
        </w:rPr>
        <w:t xml:space="preserve">considered </w:t>
      </w:r>
      <w:r w:rsidRPr="005673D9">
        <w:rPr>
          <w:rFonts w:ascii="Cambria" w:hAnsi="Cambria"/>
          <w:sz w:val="22"/>
          <w:szCs w:val="22"/>
        </w:rPr>
        <w:t>as a</w:t>
      </w:r>
      <w:r>
        <w:rPr>
          <w:rFonts w:ascii="Cambria" w:hAnsi="Cambria"/>
          <w:sz w:val="22"/>
          <w:szCs w:val="22"/>
        </w:rPr>
        <w:t xml:space="preserve"> separate </w:t>
      </w:r>
      <w:r w:rsidRPr="005673D9">
        <w:rPr>
          <w:rFonts w:ascii="Cambria" w:hAnsi="Cambria"/>
          <w:sz w:val="22"/>
          <w:szCs w:val="22"/>
        </w:rPr>
        <w:t xml:space="preserve">emergency visit.  </w:t>
      </w:r>
      <w:proofErr w:type="gramStart"/>
      <w:r w:rsidRPr="005673D9">
        <w:rPr>
          <w:rFonts w:ascii="Cambria" w:hAnsi="Cambria"/>
          <w:sz w:val="22"/>
          <w:szCs w:val="22"/>
        </w:rPr>
        <w:t>Call backs</w:t>
      </w:r>
      <w:proofErr w:type="gramEnd"/>
      <w:r w:rsidRPr="005673D9">
        <w:rPr>
          <w:rFonts w:ascii="Cambria" w:hAnsi="Cambria"/>
          <w:sz w:val="22"/>
          <w:szCs w:val="22"/>
        </w:rPr>
        <w:t xml:space="preserve"> on failed equipment which </w:t>
      </w:r>
      <w:r>
        <w:rPr>
          <w:rFonts w:ascii="Cambria" w:hAnsi="Cambria"/>
          <w:sz w:val="22"/>
          <w:szCs w:val="22"/>
        </w:rPr>
        <w:t xml:space="preserve">has </w:t>
      </w:r>
      <w:r w:rsidRPr="005673D9">
        <w:rPr>
          <w:rFonts w:ascii="Cambria" w:hAnsi="Cambria"/>
          <w:sz w:val="22"/>
          <w:szCs w:val="22"/>
        </w:rPr>
        <w:t xml:space="preserve">not received the required service within the service period shall be considered </w:t>
      </w:r>
      <w:r>
        <w:rPr>
          <w:rFonts w:ascii="Cambria" w:hAnsi="Cambria"/>
          <w:sz w:val="22"/>
          <w:szCs w:val="22"/>
        </w:rPr>
        <w:t xml:space="preserve">as </w:t>
      </w:r>
      <w:proofErr w:type="gramStart"/>
      <w:r w:rsidRPr="005673D9">
        <w:rPr>
          <w:rFonts w:ascii="Cambria" w:hAnsi="Cambria"/>
          <w:sz w:val="22"/>
          <w:szCs w:val="22"/>
        </w:rPr>
        <w:t>covered expenses</w:t>
      </w:r>
      <w:proofErr w:type="gramEnd"/>
      <w:r w:rsidRPr="005673D9">
        <w:rPr>
          <w:rFonts w:ascii="Cambria" w:hAnsi="Cambria"/>
          <w:sz w:val="22"/>
          <w:szCs w:val="22"/>
        </w:rPr>
        <w:t xml:space="preserve"> within this contract and </w:t>
      </w:r>
      <w:r>
        <w:rPr>
          <w:rFonts w:ascii="Cambria" w:hAnsi="Cambria"/>
          <w:sz w:val="22"/>
          <w:szCs w:val="22"/>
        </w:rPr>
        <w:t xml:space="preserve">shall </w:t>
      </w:r>
      <w:r w:rsidRPr="005673D9">
        <w:rPr>
          <w:rFonts w:ascii="Cambria" w:hAnsi="Cambria"/>
          <w:sz w:val="22"/>
          <w:szCs w:val="22"/>
        </w:rPr>
        <w:t xml:space="preserve">not </w:t>
      </w:r>
      <w:r>
        <w:rPr>
          <w:rFonts w:ascii="Cambria" w:hAnsi="Cambria"/>
          <w:sz w:val="22"/>
          <w:szCs w:val="22"/>
        </w:rPr>
        <w:t xml:space="preserve">be </w:t>
      </w:r>
      <w:r w:rsidRPr="005673D9">
        <w:rPr>
          <w:rFonts w:ascii="Cambria" w:hAnsi="Cambria"/>
          <w:sz w:val="22"/>
          <w:szCs w:val="22"/>
        </w:rPr>
        <w:t xml:space="preserve">charged to the </w:t>
      </w:r>
      <w:r>
        <w:rPr>
          <w:rFonts w:ascii="Cambria" w:hAnsi="Cambria"/>
          <w:sz w:val="22"/>
          <w:szCs w:val="22"/>
        </w:rPr>
        <w:t>State</w:t>
      </w:r>
      <w:r w:rsidRPr="005673D9">
        <w:rPr>
          <w:rFonts w:ascii="Cambria" w:hAnsi="Cambria"/>
          <w:sz w:val="22"/>
          <w:szCs w:val="22"/>
        </w:rPr>
        <w:t>.</w:t>
      </w:r>
    </w:p>
    <w:p w14:paraId="227C2CCC" w14:textId="77777777" w:rsidR="00BF369F" w:rsidRPr="00D40F94" w:rsidRDefault="00BF369F" w:rsidP="00BF369F">
      <w:pPr>
        <w:pStyle w:val="ListParagraph"/>
        <w:widowControl/>
        <w:numPr>
          <w:ilvl w:val="0"/>
          <w:numId w:val="6"/>
        </w:numPr>
        <w:tabs>
          <w:tab w:val="left" w:pos="-1440"/>
        </w:tabs>
        <w:spacing w:after="240"/>
        <w:rPr>
          <w:rFonts w:ascii="Cambria" w:hAnsi="Cambria"/>
          <w:sz w:val="22"/>
          <w:szCs w:val="22"/>
        </w:rPr>
      </w:pPr>
      <w:r w:rsidRPr="00D40F94">
        <w:rPr>
          <w:rFonts w:ascii="Cambria" w:hAnsi="Cambria"/>
          <w:sz w:val="22"/>
          <w:szCs w:val="22"/>
        </w:rPr>
        <w:t xml:space="preserve">No additional fees shall be charged to the State for time spent by the Contractor’s personnel awaiting the arrival of additional </w:t>
      </w:r>
      <w:r>
        <w:rPr>
          <w:rFonts w:ascii="Cambria" w:hAnsi="Cambria"/>
          <w:sz w:val="22"/>
          <w:szCs w:val="22"/>
        </w:rPr>
        <w:t>coworkers</w:t>
      </w:r>
      <w:r w:rsidRPr="00D40F94">
        <w:rPr>
          <w:rFonts w:ascii="Cambria" w:hAnsi="Cambria"/>
          <w:sz w:val="22"/>
          <w:szCs w:val="22"/>
        </w:rPr>
        <w:t xml:space="preserve"> or the delivery of tools, materials, parts, or equipment, nor will additional fees be charged for multiple visits resulting from contractor deficiencies including, but not limited to, inexperienced personnel, incorrect or temporary installation of parts/equipment, or poor workmanship.</w:t>
      </w:r>
    </w:p>
    <w:p w14:paraId="10CF60AF" w14:textId="77777777" w:rsidR="00BF369F" w:rsidRPr="00D40F94" w:rsidRDefault="00BF369F" w:rsidP="00BF369F">
      <w:pPr>
        <w:pStyle w:val="ListParagraph"/>
        <w:widowControl/>
        <w:numPr>
          <w:ilvl w:val="0"/>
          <w:numId w:val="6"/>
        </w:numPr>
        <w:tabs>
          <w:tab w:val="left" w:pos="-1440"/>
        </w:tabs>
        <w:rPr>
          <w:rFonts w:ascii="Cambria" w:hAnsi="Cambria"/>
          <w:sz w:val="22"/>
          <w:szCs w:val="22"/>
        </w:rPr>
      </w:pPr>
      <w:r w:rsidRPr="00D40F94">
        <w:rPr>
          <w:rFonts w:ascii="Cambria" w:hAnsi="Cambria"/>
          <w:sz w:val="22"/>
          <w:szCs w:val="22"/>
        </w:rPr>
        <w:t xml:space="preserve">If the Contractor does not appear for a preventative maintenance service visit on the scheduled date(s) and has not made any prior </w:t>
      </w:r>
      <w:r>
        <w:rPr>
          <w:rFonts w:ascii="Cambria" w:hAnsi="Cambria"/>
          <w:sz w:val="22"/>
          <w:szCs w:val="22"/>
        </w:rPr>
        <w:t xml:space="preserve">reasonable </w:t>
      </w:r>
      <w:r w:rsidRPr="00D40F94">
        <w:rPr>
          <w:rFonts w:ascii="Cambria" w:hAnsi="Cambria"/>
          <w:sz w:val="22"/>
          <w:szCs w:val="22"/>
        </w:rPr>
        <w:t>attempt to reschedule the date(s), then payment shall not be approved for that maintenance period.</w:t>
      </w:r>
    </w:p>
    <w:p w14:paraId="56EBCFFE" w14:textId="77777777" w:rsidR="00BF369F" w:rsidRPr="00D40F94" w:rsidRDefault="00BF369F" w:rsidP="00BF369F">
      <w:pPr>
        <w:widowControl/>
        <w:tabs>
          <w:tab w:val="left" w:pos="-1440"/>
        </w:tabs>
        <w:ind w:left="720" w:hanging="720"/>
        <w:rPr>
          <w:rFonts w:ascii="Cambria" w:hAnsi="Cambria"/>
          <w:b/>
          <w:sz w:val="22"/>
          <w:szCs w:val="22"/>
          <w:u w:val="single"/>
        </w:rPr>
      </w:pPr>
      <w:r w:rsidRPr="00D40F94">
        <w:rPr>
          <w:rFonts w:ascii="Cambria" w:hAnsi="Cambria"/>
          <w:b/>
          <w:sz w:val="22"/>
          <w:szCs w:val="22"/>
          <w:u w:val="single"/>
        </w:rPr>
        <w:lastRenderedPageBreak/>
        <w:t xml:space="preserve">PART </w:t>
      </w:r>
      <w:r>
        <w:rPr>
          <w:rFonts w:ascii="Cambria" w:hAnsi="Cambria"/>
          <w:b/>
          <w:sz w:val="22"/>
          <w:szCs w:val="22"/>
          <w:u w:val="single"/>
        </w:rPr>
        <w:t>6</w:t>
      </w:r>
      <w:r w:rsidRPr="00D40F94">
        <w:rPr>
          <w:rFonts w:ascii="Cambria" w:hAnsi="Cambria"/>
          <w:b/>
          <w:sz w:val="22"/>
          <w:szCs w:val="22"/>
          <w:u w:val="single"/>
        </w:rPr>
        <w:t xml:space="preserve"> – SERVICE DOCUMENTATION</w:t>
      </w:r>
    </w:p>
    <w:p w14:paraId="2F972BCD" w14:textId="77777777" w:rsidR="00BF369F" w:rsidRPr="00D40F94" w:rsidRDefault="00BF369F" w:rsidP="00BF369F">
      <w:pPr>
        <w:widowControl/>
        <w:tabs>
          <w:tab w:val="left" w:pos="-1440"/>
        </w:tabs>
        <w:ind w:left="720" w:hanging="720"/>
        <w:rPr>
          <w:rFonts w:ascii="Cambria" w:hAnsi="Cambria"/>
          <w:sz w:val="22"/>
          <w:szCs w:val="22"/>
        </w:rPr>
      </w:pPr>
      <w:r w:rsidRPr="00D40F94">
        <w:rPr>
          <w:rFonts w:ascii="Cambria" w:hAnsi="Cambria"/>
          <w:sz w:val="22"/>
          <w:szCs w:val="22"/>
        </w:rPr>
        <w:t xml:space="preserve"> </w:t>
      </w:r>
    </w:p>
    <w:p w14:paraId="557819DC" w14:textId="77777777" w:rsidR="00BF369F" w:rsidRPr="00D40F94" w:rsidRDefault="00BF369F" w:rsidP="00BF369F">
      <w:pPr>
        <w:pStyle w:val="ListParagraph"/>
        <w:widowControl/>
        <w:numPr>
          <w:ilvl w:val="0"/>
          <w:numId w:val="7"/>
        </w:numPr>
        <w:spacing w:after="240"/>
        <w:rPr>
          <w:rFonts w:ascii="Cambria" w:hAnsi="Cambria"/>
          <w:sz w:val="22"/>
          <w:szCs w:val="22"/>
        </w:rPr>
      </w:pPr>
      <w:r w:rsidRPr="00D40F94">
        <w:rPr>
          <w:rFonts w:ascii="Cambria" w:hAnsi="Cambria"/>
          <w:sz w:val="22"/>
          <w:szCs w:val="22"/>
        </w:rPr>
        <w:t>Immediately upon conclusion of a scheduled preventative maintenance or emergency service visit, the Contractor shall provide the site’s property manager or their designee with a legible service report or work order</w:t>
      </w:r>
      <w:r>
        <w:rPr>
          <w:rFonts w:ascii="Cambria" w:hAnsi="Cambria"/>
          <w:sz w:val="22"/>
          <w:szCs w:val="22"/>
        </w:rPr>
        <w:t>, including any checklist(s) or notes</w:t>
      </w:r>
      <w:r w:rsidRPr="00D40F94">
        <w:rPr>
          <w:rFonts w:ascii="Cambria" w:hAnsi="Cambria"/>
          <w:sz w:val="22"/>
          <w:szCs w:val="22"/>
        </w:rPr>
        <w:t xml:space="preserve">.  If, for some reason, the property manager or their </w:t>
      </w:r>
      <w:proofErr w:type="gramStart"/>
      <w:r w:rsidRPr="00D40F94">
        <w:rPr>
          <w:rFonts w:ascii="Cambria" w:hAnsi="Cambria"/>
          <w:sz w:val="22"/>
          <w:szCs w:val="22"/>
        </w:rPr>
        <w:t>designee</w:t>
      </w:r>
      <w:proofErr w:type="gramEnd"/>
      <w:r w:rsidRPr="00D40F94">
        <w:rPr>
          <w:rFonts w:ascii="Cambria" w:hAnsi="Cambria"/>
          <w:sz w:val="22"/>
          <w:szCs w:val="22"/>
        </w:rPr>
        <w:t xml:space="preserve"> cannot be located at the conclusion of the service visit, then the service report/work order shall be provided via email or US Mail by the Contractor directly to the site within three (3) business days after the visit. </w:t>
      </w:r>
    </w:p>
    <w:p w14:paraId="7B84E436" w14:textId="77777777" w:rsidR="00BF369F" w:rsidRPr="00D40F94" w:rsidRDefault="00BF369F" w:rsidP="00BF369F">
      <w:pPr>
        <w:pStyle w:val="ListParagraph"/>
        <w:widowControl/>
        <w:numPr>
          <w:ilvl w:val="0"/>
          <w:numId w:val="7"/>
        </w:numPr>
        <w:spacing w:after="240"/>
        <w:rPr>
          <w:rFonts w:ascii="Cambria" w:hAnsi="Cambria"/>
          <w:sz w:val="22"/>
          <w:szCs w:val="22"/>
        </w:rPr>
      </w:pPr>
      <w:r w:rsidRPr="00D40F94">
        <w:rPr>
          <w:rFonts w:ascii="Cambria" w:hAnsi="Cambria"/>
          <w:sz w:val="22"/>
          <w:szCs w:val="22"/>
        </w:rPr>
        <w:t>Service reports/work orders shall state what work was performed on what equipment, as well as the location, the technician’s name, the wrench time for each item, and a list of all parts and materials used during performance of the preventative maintenance service visit</w:t>
      </w:r>
      <w:r>
        <w:rPr>
          <w:rFonts w:ascii="Cambria" w:hAnsi="Cambria"/>
          <w:sz w:val="22"/>
          <w:szCs w:val="22"/>
        </w:rPr>
        <w:t>.</w:t>
      </w:r>
    </w:p>
    <w:p w14:paraId="3433DCE9" w14:textId="77777777" w:rsidR="00BF369F" w:rsidRPr="00D40F94" w:rsidRDefault="00BF369F" w:rsidP="00BF369F">
      <w:pPr>
        <w:pStyle w:val="ListParagraph"/>
        <w:widowControl/>
        <w:numPr>
          <w:ilvl w:val="0"/>
          <w:numId w:val="7"/>
        </w:numPr>
        <w:spacing w:after="240"/>
        <w:rPr>
          <w:rFonts w:ascii="Cambria" w:hAnsi="Cambria"/>
          <w:sz w:val="22"/>
          <w:szCs w:val="22"/>
        </w:rPr>
      </w:pPr>
      <w:r w:rsidRPr="00D40F94">
        <w:rPr>
          <w:rFonts w:ascii="Cambria" w:hAnsi="Cambria"/>
          <w:sz w:val="22"/>
          <w:szCs w:val="22"/>
        </w:rPr>
        <w:t xml:space="preserve">The State shall sign the provided service report/work order and retain one (1) copy.  Failure to supply a complete, legible, and acceptable </w:t>
      </w:r>
      <w:r>
        <w:rPr>
          <w:rFonts w:ascii="Cambria" w:hAnsi="Cambria"/>
          <w:sz w:val="22"/>
          <w:szCs w:val="22"/>
        </w:rPr>
        <w:t>service report/work order</w:t>
      </w:r>
      <w:r w:rsidRPr="00D40F94">
        <w:rPr>
          <w:rFonts w:ascii="Cambria" w:hAnsi="Cambria"/>
          <w:sz w:val="22"/>
          <w:szCs w:val="22"/>
        </w:rPr>
        <w:t xml:space="preserve"> will constitute an incomplete service visit.</w:t>
      </w:r>
    </w:p>
    <w:p w14:paraId="44AEA2B2" w14:textId="77777777" w:rsidR="00BF369F" w:rsidRPr="00D40F94" w:rsidRDefault="00BF369F" w:rsidP="00BF369F">
      <w:pPr>
        <w:pStyle w:val="ListParagraph"/>
        <w:widowControl/>
        <w:ind w:left="0"/>
        <w:rPr>
          <w:rFonts w:ascii="Cambria" w:hAnsi="Cambria"/>
          <w:sz w:val="22"/>
          <w:szCs w:val="22"/>
        </w:rPr>
      </w:pPr>
    </w:p>
    <w:p w14:paraId="7AA46E83" w14:textId="77777777" w:rsidR="00BF369F" w:rsidRPr="00D40F94" w:rsidRDefault="00BF369F" w:rsidP="00BF369F">
      <w:pPr>
        <w:widowControl/>
        <w:tabs>
          <w:tab w:val="left" w:pos="-1440"/>
        </w:tabs>
        <w:ind w:left="720" w:hanging="720"/>
        <w:rPr>
          <w:rFonts w:ascii="Cambria" w:hAnsi="Cambria"/>
          <w:b/>
          <w:sz w:val="22"/>
          <w:szCs w:val="22"/>
          <w:u w:val="single"/>
        </w:rPr>
      </w:pPr>
      <w:r w:rsidRPr="00D40F94">
        <w:rPr>
          <w:rFonts w:ascii="Cambria" w:hAnsi="Cambria"/>
          <w:b/>
          <w:sz w:val="22"/>
          <w:szCs w:val="22"/>
          <w:u w:val="single"/>
        </w:rPr>
        <w:t xml:space="preserve">PART </w:t>
      </w:r>
      <w:r>
        <w:rPr>
          <w:rFonts w:ascii="Cambria" w:hAnsi="Cambria"/>
          <w:b/>
          <w:sz w:val="22"/>
          <w:szCs w:val="22"/>
          <w:u w:val="single"/>
        </w:rPr>
        <w:t>7</w:t>
      </w:r>
      <w:r w:rsidRPr="00D40F94">
        <w:rPr>
          <w:rFonts w:ascii="Cambria" w:hAnsi="Cambria"/>
          <w:b/>
          <w:sz w:val="22"/>
          <w:szCs w:val="22"/>
          <w:u w:val="single"/>
        </w:rPr>
        <w:t xml:space="preserve"> – PAYMENT</w:t>
      </w:r>
    </w:p>
    <w:p w14:paraId="11308E5B" w14:textId="77777777" w:rsidR="00BF369F" w:rsidRPr="00D40F94" w:rsidRDefault="00BF369F" w:rsidP="00BF369F">
      <w:pPr>
        <w:widowControl/>
        <w:tabs>
          <w:tab w:val="left" w:pos="-1440"/>
        </w:tabs>
        <w:ind w:left="720" w:hanging="720"/>
        <w:rPr>
          <w:rFonts w:ascii="Cambria" w:hAnsi="Cambria"/>
          <w:sz w:val="22"/>
          <w:szCs w:val="22"/>
        </w:rPr>
      </w:pPr>
    </w:p>
    <w:p w14:paraId="0ED1E8CB" w14:textId="77777777" w:rsidR="00BF369F" w:rsidRPr="00D40F94" w:rsidRDefault="00BF369F" w:rsidP="00BF369F">
      <w:pPr>
        <w:pStyle w:val="ListParagraph"/>
        <w:widowControl/>
        <w:numPr>
          <w:ilvl w:val="0"/>
          <w:numId w:val="8"/>
        </w:numPr>
        <w:tabs>
          <w:tab w:val="left" w:pos="-1440"/>
        </w:tabs>
        <w:spacing w:after="240"/>
        <w:rPr>
          <w:rFonts w:ascii="Cambria" w:hAnsi="Cambria"/>
          <w:sz w:val="22"/>
          <w:szCs w:val="22"/>
        </w:rPr>
      </w:pPr>
      <w:r w:rsidRPr="00D40F94">
        <w:rPr>
          <w:rFonts w:ascii="Cambria" w:hAnsi="Cambria"/>
          <w:sz w:val="22"/>
          <w:szCs w:val="22"/>
        </w:rPr>
        <w:t>Payment shall follow all terms and conditions outlined within the preventative maintenance services contract and/or the associated purchase order.</w:t>
      </w:r>
    </w:p>
    <w:p w14:paraId="25DC5BE9" w14:textId="77777777" w:rsidR="00BF369F" w:rsidRPr="00D40F94" w:rsidRDefault="00BF369F" w:rsidP="00BF369F">
      <w:pPr>
        <w:pStyle w:val="ListParagraph"/>
        <w:widowControl/>
        <w:numPr>
          <w:ilvl w:val="0"/>
          <w:numId w:val="8"/>
        </w:numPr>
        <w:tabs>
          <w:tab w:val="left" w:pos="-1440"/>
        </w:tabs>
        <w:spacing w:after="240"/>
        <w:rPr>
          <w:rFonts w:ascii="Cambria" w:hAnsi="Cambria"/>
          <w:sz w:val="22"/>
          <w:szCs w:val="22"/>
        </w:rPr>
      </w:pPr>
      <w:r w:rsidRPr="00D40F94">
        <w:rPr>
          <w:rFonts w:ascii="Cambria" w:hAnsi="Cambria"/>
          <w:sz w:val="22"/>
          <w:szCs w:val="22"/>
        </w:rPr>
        <w:t xml:space="preserve">The contract pricing base bid shall be payable in arrears. </w:t>
      </w:r>
    </w:p>
    <w:p w14:paraId="11BEBAE9" w14:textId="77777777" w:rsidR="00BF369F" w:rsidRDefault="00BF369F" w:rsidP="00BF369F">
      <w:pPr>
        <w:pStyle w:val="ListParagraph"/>
        <w:widowControl/>
        <w:numPr>
          <w:ilvl w:val="0"/>
          <w:numId w:val="8"/>
        </w:numPr>
        <w:tabs>
          <w:tab w:val="left" w:pos="-1440"/>
        </w:tabs>
        <w:spacing w:after="240"/>
        <w:rPr>
          <w:rFonts w:ascii="Cambria" w:hAnsi="Cambria"/>
          <w:sz w:val="22"/>
          <w:szCs w:val="22"/>
        </w:rPr>
      </w:pPr>
      <w:r w:rsidRPr="00D40F94">
        <w:rPr>
          <w:rFonts w:ascii="Cambria" w:hAnsi="Cambria"/>
          <w:sz w:val="22"/>
          <w:szCs w:val="22"/>
        </w:rPr>
        <w:t xml:space="preserve">Invoices resulting from </w:t>
      </w:r>
      <w:proofErr w:type="gramStart"/>
      <w:r w:rsidRPr="00D40F94">
        <w:rPr>
          <w:rFonts w:ascii="Cambria" w:hAnsi="Cambria"/>
          <w:sz w:val="22"/>
          <w:szCs w:val="22"/>
        </w:rPr>
        <w:t>preventative</w:t>
      </w:r>
      <w:proofErr w:type="gramEnd"/>
      <w:r w:rsidRPr="00D40F94">
        <w:rPr>
          <w:rFonts w:ascii="Cambria" w:hAnsi="Cambria"/>
          <w:sz w:val="22"/>
          <w:szCs w:val="22"/>
        </w:rPr>
        <w:t xml:space="preserve"> maintenance service or emergency visits </w:t>
      </w:r>
      <w:r w:rsidRPr="005077BF">
        <w:rPr>
          <w:rFonts w:ascii="Cambria" w:hAnsi="Cambria"/>
          <w:sz w:val="22"/>
          <w:szCs w:val="22"/>
          <w:u w:val="single"/>
        </w:rPr>
        <w:t xml:space="preserve">shall be provided directly to the </w:t>
      </w:r>
      <w:r>
        <w:rPr>
          <w:rFonts w:ascii="Cambria" w:hAnsi="Cambria"/>
          <w:sz w:val="22"/>
          <w:szCs w:val="22"/>
          <w:u w:val="single"/>
        </w:rPr>
        <w:t xml:space="preserve">site’s </w:t>
      </w:r>
      <w:r w:rsidRPr="005077BF">
        <w:rPr>
          <w:rFonts w:ascii="Cambria" w:hAnsi="Cambria"/>
          <w:sz w:val="22"/>
          <w:szCs w:val="22"/>
          <w:u w:val="single"/>
        </w:rPr>
        <w:t>property manager or their designee</w:t>
      </w:r>
      <w:r w:rsidRPr="00D40F94">
        <w:rPr>
          <w:rFonts w:ascii="Cambria" w:hAnsi="Cambria"/>
          <w:sz w:val="22"/>
          <w:szCs w:val="22"/>
        </w:rPr>
        <w:t xml:space="preserve"> either at the conclusion of the </w:t>
      </w:r>
      <w:r>
        <w:rPr>
          <w:rFonts w:ascii="Cambria" w:hAnsi="Cambria"/>
          <w:sz w:val="22"/>
          <w:szCs w:val="22"/>
        </w:rPr>
        <w:t xml:space="preserve">service </w:t>
      </w:r>
      <w:r w:rsidRPr="00D40F94">
        <w:rPr>
          <w:rFonts w:ascii="Cambria" w:hAnsi="Cambria"/>
          <w:sz w:val="22"/>
          <w:szCs w:val="22"/>
        </w:rPr>
        <w:t xml:space="preserve">visit or via email or US Mail no later than </w:t>
      </w:r>
      <w:r>
        <w:rPr>
          <w:rFonts w:ascii="Cambria" w:hAnsi="Cambria"/>
          <w:sz w:val="22"/>
          <w:szCs w:val="22"/>
        </w:rPr>
        <w:t>seven</w:t>
      </w:r>
      <w:r w:rsidRPr="00D40F94">
        <w:rPr>
          <w:rFonts w:ascii="Cambria" w:hAnsi="Cambria"/>
          <w:sz w:val="22"/>
          <w:szCs w:val="22"/>
        </w:rPr>
        <w:t xml:space="preserve"> (7) business days after the conclusion of the </w:t>
      </w:r>
      <w:r>
        <w:rPr>
          <w:rFonts w:ascii="Cambria" w:hAnsi="Cambria"/>
          <w:sz w:val="22"/>
          <w:szCs w:val="22"/>
        </w:rPr>
        <w:t xml:space="preserve">service </w:t>
      </w:r>
      <w:r w:rsidRPr="00D40F94">
        <w:rPr>
          <w:rFonts w:ascii="Cambria" w:hAnsi="Cambria"/>
          <w:sz w:val="22"/>
          <w:szCs w:val="22"/>
        </w:rPr>
        <w:t xml:space="preserve">visit. </w:t>
      </w:r>
      <w:r>
        <w:rPr>
          <w:rFonts w:ascii="Cambria" w:hAnsi="Cambria"/>
          <w:sz w:val="22"/>
          <w:szCs w:val="22"/>
        </w:rPr>
        <w:t xml:space="preserve"> The State shall require the Contractor to update or adjust the invoice date on any invoices not provided in a timely manner.</w:t>
      </w:r>
    </w:p>
    <w:p w14:paraId="5D153823" w14:textId="77777777" w:rsidR="00BF369F" w:rsidRPr="00D40F94" w:rsidRDefault="00BF369F" w:rsidP="00BF369F">
      <w:pPr>
        <w:pStyle w:val="ListParagraph"/>
        <w:widowControl/>
        <w:numPr>
          <w:ilvl w:val="0"/>
          <w:numId w:val="8"/>
        </w:numPr>
        <w:tabs>
          <w:tab w:val="left" w:pos="-1440"/>
        </w:tabs>
        <w:spacing w:after="240"/>
        <w:rPr>
          <w:rFonts w:ascii="Cambria" w:hAnsi="Cambria"/>
          <w:sz w:val="22"/>
          <w:szCs w:val="22"/>
        </w:rPr>
      </w:pPr>
      <w:r>
        <w:rPr>
          <w:rFonts w:ascii="Cambria" w:hAnsi="Cambria"/>
          <w:sz w:val="22"/>
          <w:szCs w:val="22"/>
        </w:rPr>
        <w:t xml:space="preserve">Invoices will not be processed until any necessary post-service visit inspections by the State have been completed. </w:t>
      </w:r>
    </w:p>
    <w:p w14:paraId="12177919" w14:textId="77777777" w:rsidR="00BF369F" w:rsidRPr="00D40F94" w:rsidRDefault="00BF369F" w:rsidP="00BF369F">
      <w:pPr>
        <w:widowControl/>
        <w:rPr>
          <w:rFonts w:ascii="Cambria" w:hAnsi="Cambria"/>
          <w:sz w:val="22"/>
          <w:szCs w:val="22"/>
        </w:rPr>
      </w:pPr>
    </w:p>
    <w:p w14:paraId="298D7A84" w14:textId="77777777" w:rsidR="00BF369F" w:rsidRPr="00D40F94" w:rsidRDefault="00BF369F" w:rsidP="00BF369F">
      <w:pPr>
        <w:widowControl/>
        <w:rPr>
          <w:rFonts w:ascii="Cambria" w:hAnsi="Cambria"/>
          <w:sz w:val="22"/>
          <w:szCs w:val="22"/>
          <w:u w:val="single"/>
        </w:rPr>
      </w:pPr>
      <w:r w:rsidRPr="00D40F94">
        <w:rPr>
          <w:rFonts w:ascii="Cambria" w:hAnsi="Cambria"/>
          <w:b/>
          <w:bCs/>
          <w:sz w:val="22"/>
          <w:szCs w:val="22"/>
          <w:u w:val="single"/>
        </w:rPr>
        <w:t xml:space="preserve">PART </w:t>
      </w:r>
      <w:r>
        <w:rPr>
          <w:rFonts w:ascii="Cambria" w:hAnsi="Cambria"/>
          <w:b/>
          <w:bCs/>
          <w:sz w:val="22"/>
          <w:szCs w:val="22"/>
          <w:u w:val="single"/>
        </w:rPr>
        <w:t>8</w:t>
      </w:r>
      <w:r w:rsidRPr="00D40F94">
        <w:rPr>
          <w:rFonts w:ascii="Cambria" w:hAnsi="Cambria"/>
          <w:b/>
          <w:bCs/>
          <w:sz w:val="22"/>
          <w:szCs w:val="22"/>
          <w:u w:val="single"/>
        </w:rPr>
        <w:t xml:space="preserve"> – SUMMARY OF WORK</w:t>
      </w:r>
    </w:p>
    <w:p w14:paraId="33A1E9E7" w14:textId="77777777" w:rsidR="00BF369F" w:rsidRDefault="00BF369F" w:rsidP="00BF369F">
      <w:pPr>
        <w:widowControl/>
        <w:rPr>
          <w:rFonts w:ascii="Cambria" w:hAnsi="Cambria"/>
          <w:sz w:val="22"/>
          <w:szCs w:val="22"/>
        </w:rPr>
      </w:pPr>
    </w:p>
    <w:p w14:paraId="6597157D" w14:textId="77777777" w:rsidR="00BF369F" w:rsidRPr="00D40F94" w:rsidRDefault="00BF369F" w:rsidP="00BF369F">
      <w:pPr>
        <w:pStyle w:val="ListParagraph"/>
        <w:widowControl/>
        <w:numPr>
          <w:ilvl w:val="0"/>
          <w:numId w:val="10"/>
        </w:numPr>
        <w:tabs>
          <w:tab w:val="left" w:pos="-1440"/>
        </w:tabs>
        <w:spacing w:after="240"/>
        <w:rPr>
          <w:rFonts w:ascii="Cambria" w:hAnsi="Cambria"/>
          <w:sz w:val="22"/>
          <w:szCs w:val="22"/>
        </w:rPr>
      </w:pPr>
      <w:proofErr w:type="gramStart"/>
      <w:r w:rsidRPr="00D40F94">
        <w:rPr>
          <w:rFonts w:ascii="Cambria" w:hAnsi="Cambria"/>
          <w:sz w:val="22"/>
          <w:szCs w:val="22"/>
        </w:rPr>
        <w:t>Contractor</w:t>
      </w:r>
      <w:proofErr w:type="gramEnd"/>
      <w:r w:rsidRPr="00D40F94">
        <w:rPr>
          <w:rFonts w:ascii="Cambria" w:hAnsi="Cambria"/>
          <w:sz w:val="22"/>
          <w:szCs w:val="22"/>
        </w:rPr>
        <w:t xml:space="preserve"> shall provide sufficient means and methods, including experienced and qualified personnel, to keep all equipment covered by these specifications operating properly.</w:t>
      </w:r>
    </w:p>
    <w:p w14:paraId="70203CB1" w14:textId="77777777" w:rsidR="00BF369F" w:rsidRPr="00D40F94" w:rsidRDefault="00BF369F" w:rsidP="00BF369F">
      <w:pPr>
        <w:pStyle w:val="ListParagraph"/>
        <w:widowControl/>
        <w:numPr>
          <w:ilvl w:val="0"/>
          <w:numId w:val="10"/>
        </w:numPr>
        <w:tabs>
          <w:tab w:val="left" w:pos="-1440"/>
        </w:tabs>
        <w:spacing w:after="240"/>
        <w:rPr>
          <w:rFonts w:ascii="Cambria" w:hAnsi="Cambria"/>
          <w:sz w:val="22"/>
          <w:szCs w:val="22"/>
        </w:rPr>
      </w:pPr>
      <w:proofErr w:type="gramStart"/>
      <w:r w:rsidRPr="00D40F94">
        <w:rPr>
          <w:rFonts w:ascii="Cambria" w:hAnsi="Cambria"/>
          <w:sz w:val="22"/>
          <w:szCs w:val="22"/>
        </w:rPr>
        <w:t>Contractor</w:t>
      </w:r>
      <w:proofErr w:type="gramEnd"/>
      <w:r w:rsidRPr="00D40F94">
        <w:rPr>
          <w:rFonts w:ascii="Cambria" w:hAnsi="Cambria"/>
          <w:sz w:val="22"/>
          <w:szCs w:val="22"/>
        </w:rPr>
        <w:t xml:space="preserve"> shall be able to program and service the control systems specific to the site(s) and equipment included in this agreement and shall be responsible for the procurement of any software required to perform this function.</w:t>
      </w:r>
    </w:p>
    <w:p w14:paraId="03933C4B" w14:textId="699BD547" w:rsidR="00BF369F" w:rsidRPr="009930CB" w:rsidRDefault="00BF369F" w:rsidP="00BF369F">
      <w:pPr>
        <w:pStyle w:val="ListParagraph"/>
        <w:widowControl/>
        <w:numPr>
          <w:ilvl w:val="0"/>
          <w:numId w:val="10"/>
        </w:numPr>
        <w:tabs>
          <w:tab w:val="left" w:pos="-1440"/>
        </w:tabs>
        <w:autoSpaceDE/>
        <w:autoSpaceDN/>
        <w:adjustRightInd/>
        <w:spacing w:after="240"/>
        <w:rPr>
          <w:rFonts w:ascii="Cambria" w:hAnsi="Cambria"/>
          <w:sz w:val="22"/>
          <w:szCs w:val="22"/>
        </w:rPr>
      </w:pPr>
      <w:r w:rsidRPr="009930CB">
        <w:rPr>
          <w:rFonts w:ascii="Cambria" w:hAnsi="Cambria"/>
          <w:sz w:val="22"/>
          <w:szCs w:val="22"/>
        </w:rPr>
        <w:t xml:space="preserve">Work shall be performed on major items of equipment listed in </w:t>
      </w:r>
      <w:r w:rsidRPr="009930CB">
        <w:rPr>
          <w:rFonts w:ascii="Cambria" w:hAnsi="Cambria"/>
          <w:b/>
          <w:bCs/>
          <w:sz w:val="22"/>
          <w:szCs w:val="22"/>
        </w:rPr>
        <w:t>PART 9 – SCHEDULE A</w:t>
      </w:r>
      <w:r w:rsidRPr="009930CB">
        <w:rPr>
          <w:rFonts w:ascii="Cambria" w:hAnsi="Cambria"/>
          <w:sz w:val="22"/>
          <w:szCs w:val="22"/>
        </w:rPr>
        <w:t xml:space="preserve"> at the site(s) indicated on this bid/contract, plus any appurtenant devices/systems that are related to the listed equipment covered by this contract. </w:t>
      </w:r>
    </w:p>
    <w:p w14:paraId="427CB2D5" w14:textId="576D7FFB" w:rsidR="00BF369F" w:rsidRPr="002A0510" w:rsidRDefault="00BF369F" w:rsidP="00F2548F">
      <w:pPr>
        <w:pStyle w:val="ListParagraph"/>
        <w:numPr>
          <w:ilvl w:val="0"/>
          <w:numId w:val="10"/>
        </w:numPr>
        <w:spacing w:after="240"/>
        <w:rPr>
          <w:rFonts w:ascii="Cambria" w:hAnsi="Cambria"/>
          <w:sz w:val="22"/>
          <w:szCs w:val="22"/>
        </w:rPr>
      </w:pPr>
      <w:r w:rsidRPr="002A0510">
        <w:rPr>
          <w:rFonts w:ascii="Cambria" w:hAnsi="Cambria"/>
          <w:sz w:val="22"/>
          <w:szCs w:val="22"/>
        </w:rPr>
        <w:t xml:space="preserve">This preventative maintenance services program shall include </w:t>
      </w:r>
      <w:proofErr w:type="gramStart"/>
      <w:r w:rsidRPr="002A0510">
        <w:rPr>
          <w:rFonts w:ascii="Cambria" w:hAnsi="Cambria"/>
          <w:sz w:val="22"/>
          <w:szCs w:val="22"/>
        </w:rPr>
        <w:t>the systematic</w:t>
      </w:r>
      <w:proofErr w:type="gramEnd"/>
      <w:r w:rsidRPr="002A0510">
        <w:rPr>
          <w:rFonts w:ascii="Cambria" w:hAnsi="Cambria"/>
          <w:sz w:val="22"/>
          <w:szCs w:val="22"/>
        </w:rPr>
        <w:t xml:space="preserve"> inspections, service, repair, part replacements, call-back service, testing, cleaning and adjustments, as specified herein, to maintain all </w:t>
      </w:r>
      <w:r w:rsidR="007D10F5" w:rsidRPr="002A0510">
        <w:rPr>
          <w:rFonts w:ascii="Cambria" w:hAnsi="Cambria"/>
          <w:b/>
          <w:bCs/>
          <w:sz w:val="22"/>
          <w:szCs w:val="22"/>
        </w:rPr>
        <w:t>Security, Fire Protection, and Life Safety Systems</w:t>
      </w:r>
      <w:r w:rsidRPr="002A0510">
        <w:rPr>
          <w:rFonts w:ascii="Cambria" w:hAnsi="Cambria"/>
          <w:sz w:val="22"/>
          <w:szCs w:val="22"/>
        </w:rPr>
        <w:t xml:space="preserve"> in accordance with manufacturer </w:t>
      </w:r>
      <w:r w:rsidRPr="002A0510">
        <w:rPr>
          <w:rFonts w:ascii="Cambria" w:hAnsi="Cambria"/>
          <w:sz w:val="22"/>
          <w:szCs w:val="22"/>
        </w:rPr>
        <w:lastRenderedPageBreak/>
        <w:t xml:space="preserve">specifications, industry standards, building codes, and State expectations.  This includes, but is not limited to, the major pieces of equipment shown on the Schedule A (see </w:t>
      </w:r>
      <w:r w:rsidRPr="002A0510">
        <w:rPr>
          <w:rFonts w:ascii="Cambria" w:hAnsi="Cambria"/>
          <w:b/>
          <w:bCs/>
          <w:sz w:val="22"/>
          <w:szCs w:val="22"/>
        </w:rPr>
        <w:t>PART 9 – SCHEDULE A</w:t>
      </w:r>
      <w:r w:rsidRPr="002A0510">
        <w:rPr>
          <w:rFonts w:ascii="Cambria" w:hAnsi="Cambria"/>
          <w:sz w:val="22"/>
          <w:szCs w:val="22"/>
        </w:rPr>
        <w:t>), and appurtenant devices and systems that are related to the listed equipment.</w:t>
      </w:r>
      <w:r w:rsidR="006F0218" w:rsidRPr="002A0510">
        <w:rPr>
          <w:rFonts w:ascii="Cambria" w:hAnsi="Cambria"/>
          <w:sz w:val="22"/>
          <w:szCs w:val="22"/>
        </w:rPr>
        <w:t xml:space="preserve">  Coverage shall include:</w:t>
      </w:r>
    </w:p>
    <w:p w14:paraId="79076C38" w14:textId="38AFCB92" w:rsidR="006F0218" w:rsidRDefault="001852E5" w:rsidP="00FC380D">
      <w:pPr>
        <w:pStyle w:val="ListParagraph"/>
        <w:numPr>
          <w:ilvl w:val="0"/>
          <w:numId w:val="13"/>
        </w:numPr>
        <w:rPr>
          <w:rFonts w:ascii="Cambria" w:hAnsi="Cambria"/>
          <w:sz w:val="22"/>
          <w:szCs w:val="22"/>
        </w:rPr>
      </w:pPr>
      <w:r>
        <w:rPr>
          <w:rFonts w:ascii="Cambria" w:hAnsi="Cambria"/>
          <w:sz w:val="22"/>
          <w:szCs w:val="22"/>
        </w:rPr>
        <w:t>Monitoring of Security and Fire Alarm Systems</w:t>
      </w:r>
    </w:p>
    <w:p w14:paraId="4B216D97" w14:textId="44DC355B" w:rsidR="001852E5" w:rsidRDefault="001852E5" w:rsidP="00FC380D">
      <w:pPr>
        <w:pStyle w:val="ListParagraph"/>
        <w:numPr>
          <w:ilvl w:val="0"/>
          <w:numId w:val="13"/>
        </w:numPr>
        <w:rPr>
          <w:rFonts w:ascii="Cambria" w:hAnsi="Cambria"/>
          <w:sz w:val="22"/>
          <w:szCs w:val="22"/>
        </w:rPr>
      </w:pPr>
      <w:r>
        <w:rPr>
          <w:rFonts w:ascii="Cambria" w:hAnsi="Cambria"/>
          <w:sz w:val="22"/>
          <w:szCs w:val="22"/>
        </w:rPr>
        <w:t>Fire Control and Fire Suppression (Sprinklers) Systems and Fire Doors</w:t>
      </w:r>
    </w:p>
    <w:p w14:paraId="64D3DD09" w14:textId="150AA65E" w:rsidR="001852E5" w:rsidRDefault="001852E5" w:rsidP="00FC380D">
      <w:pPr>
        <w:pStyle w:val="ListParagraph"/>
        <w:numPr>
          <w:ilvl w:val="0"/>
          <w:numId w:val="13"/>
        </w:numPr>
        <w:rPr>
          <w:rFonts w:ascii="Cambria" w:hAnsi="Cambria"/>
          <w:sz w:val="22"/>
          <w:szCs w:val="22"/>
        </w:rPr>
      </w:pPr>
      <w:r>
        <w:rPr>
          <w:rFonts w:ascii="Cambria" w:hAnsi="Cambria"/>
          <w:sz w:val="22"/>
          <w:szCs w:val="22"/>
        </w:rPr>
        <w:t>Restaurant Kitchen Hood Fire Suppression Systems</w:t>
      </w:r>
    </w:p>
    <w:p w14:paraId="549D2E67" w14:textId="75D850DF" w:rsidR="001852E5" w:rsidRDefault="001852E5" w:rsidP="00FC380D">
      <w:pPr>
        <w:pStyle w:val="ListParagraph"/>
        <w:numPr>
          <w:ilvl w:val="0"/>
          <w:numId w:val="13"/>
        </w:numPr>
        <w:rPr>
          <w:rFonts w:ascii="Cambria" w:hAnsi="Cambria"/>
          <w:sz w:val="22"/>
          <w:szCs w:val="22"/>
        </w:rPr>
      </w:pPr>
      <w:r>
        <w:rPr>
          <w:rFonts w:ascii="Cambria" w:hAnsi="Cambria"/>
          <w:sz w:val="22"/>
          <w:szCs w:val="22"/>
        </w:rPr>
        <w:t>Emergency Lights</w:t>
      </w:r>
    </w:p>
    <w:p w14:paraId="06A35F1F" w14:textId="77777777" w:rsidR="00741D83" w:rsidRDefault="00741D83" w:rsidP="00741D83">
      <w:pPr>
        <w:pStyle w:val="ListParagraph"/>
        <w:ind w:left="2160"/>
        <w:rPr>
          <w:rFonts w:ascii="Cambria" w:hAnsi="Cambria"/>
          <w:sz w:val="22"/>
          <w:szCs w:val="22"/>
        </w:rPr>
      </w:pPr>
    </w:p>
    <w:p w14:paraId="44E567F3" w14:textId="77777777" w:rsidR="00BF369F" w:rsidRPr="00C36EFF" w:rsidRDefault="00BF369F" w:rsidP="00BF369F">
      <w:pPr>
        <w:pStyle w:val="ListParagraph"/>
        <w:widowControl/>
        <w:numPr>
          <w:ilvl w:val="0"/>
          <w:numId w:val="10"/>
        </w:numPr>
        <w:tabs>
          <w:tab w:val="left" w:pos="-1440"/>
        </w:tabs>
        <w:rPr>
          <w:rFonts w:ascii="Cambria" w:hAnsi="Cambria"/>
          <w:sz w:val="22"/>
          <w:szCs w:val="22"/>
        </w:rPr>
      </w:pPr>
      <w:r w:rsidRPr="00C36EFF">
        <w:rPr>
          <w:rFonts w:ascii="Cambria" w:hAnsi="Cambria"/>
          <w:sz w:val="22"/>
          <w:szCs w:val="22"/>
        </w:rPr>
        <w:t xml:space="preserve">The Contractor shall make </w:t>
      </w:r>
      <w:r>
        <w:rPr>
          <w:rFonts w:ascii="Cambria" w:hAnsi="Cambria"/>
          <w:b/>
          <w:bCs/>
          <w:sz w:val="22"/>
          <w:szCs w:val="22"/>
        </w:rPr>
        <w:t>four</w:t>
      </w:r>
      <w:r w:rsidRPr="00C36EFF">
        <w:rPr>
          <w:rFonts w:ascii="Cambria" w:hAnsi="Cambria"/>
          <w:b/>
          <w:bCs/>
          <w:sz w:val="22"/>
          <w:szCs w:val="22"/>
        </w:rPr>
        <w:t xml:space="preserve"> (</w:t>
      </w:r>
      <w:r>
        <w:rPr>
          <w:rFonts w:ascii="Cambria" w:hAnsi="Cambria"/>
          <w:b/>
          <w:bCs/>
          <w:sz w:val="22"/>
          <w:szCs w:val="22"/>
        </w:rPr>
        <w:t>4</w:t>
      </w:r>
      <w:r w:rsidRPr="00C36EFF">
        <w:rPr>
          <w:rFonts w:ascii="Cambria" w:hAnsi="Cambria"/>
          <w:b/>
          <w:bCs/>
          <w:sz w:val="22"/>
          <w:szCs w:val="22"/>
        </w:rPr>
        <w:t>) pre-scheduled service visit</w:t>
      </w:r>
      <w:r>
        <w:rPr>
          <w:rFonts w:ascii="Cambria" w:hAnsi="Cambria"/>
          <w:b/>
          <w:bCs/>
          <w:sz w:val="22"/>
          <w:szCs w:val="22"/>
        </w:rPr>
        <w:t>s</w:t>
      </w:r>
      <w:r w:rsidRPr="00C36EFF">
        <w:rPr>
          <w:rFonts w:ascii="Cambria" w:hAnsi="Cambria"/>
          <w:b/>
          <w:bCs/>
          <w:sz w:val="22"/>
          <w:szCs w:val="22"/>
        </w:rPr>
        <w:t xml:space="preserve"> per year</w:t>
      </w:r>
      <w:r w:rsidRPr="00C36EFF">
        <w:rPr>
          <w:rFonts w:ascii="Cambria" w:hAnsi="Cambria"/>
          <w:sz w:val="22"/>
          <w:szCs w:val="22"/>
        </w:rPr>
        <w:t xml:space="preserve">, </w:t>
      </w:r>
      <w:r>
        <w:rPr>
          <w:rFonts w:ascii="Cambria" w:hAnsi="Cambria"/>
          <w:sz w:val="22"/>
          <w:szCs w:val="22"/>
        </w:rPr>
        <w:t xml:space="preserve">conducted Quarterly, and </w:t>
      </w:r>
      <w:r w:rsidRPr="00C36EFF">
        <w:rPr>
          <w:rFonts w:ascii="Cambria" w:hAnsi="Cambria"/>
          <w:sz w:val="22"/>
          <w:szCs w:val="22"/>
        </w:rPr>
        <w:t xml:space="preserve">perform all necessary preventive maintenance service and repairs as required by these specifications.  </w:t>
      </w:r>
    </w:p>
    <w:p w14:paraId="2FD1B590" w14:textId="0D554ADF" w:rsidR="00BF369F" w:rsidRDefault="00BF369F" w:rsidP="00BF369F">
      <w:pPr>
        <w:widowControl/>
        <w:tabs>
          <w:tab w:val="left" w:pos="-1440"/>
        </w:tabs>
        <w:rPr>
          <w:rFonts w:ascii="Cambria" w:hAnsi="Cambria"/>
          <w:sz w:val="22"/>
          <w:szCs w:val="22"/>
        </w:rPr>
      </w:pPr>
    </w:p>
    <w:p w14:paraId="139B9082" w14:textId="741E351C" w:rsidR="00C11E5C" w:rsidRPr="00C11E5C" w:rsidRDefault="007D6D73" w:rsidP="00C11E5C">
      <w:pPr>
        <w:widowControl/>
        <w:tabs>
          <w:tab w:val="left" w:pos="-1440"/>
        </w:tabs>
        <w:rPr>
          <w:rFonts w:ascii="Cambria" w:hAnsi="Cambria"/>
          <w:b/>
          <w:bCs/>
          <w:sz w:val="22"/>
          <w:szCs w:val="22"/>
          <w:u w:val="single"/>
        </w:rPr>
      </w:pPr>
      <w:r w:rsidRPr="00C11E5C">
        <w:rPr>
          <w:rFonts w:ascii="Cambria" w:hAnsi="Cambria"/>
          <w:b/>
          <w:bCs/>
          <w:sz w:val="22"/>
          <w:szCs w:val="22"/>
          <w:u w:val="single"/>
        </w:rPr>
        <w:t xml:space="preserve">Fire Alarm </w:t>
      </w:r>
      <w:r>
        <w:rPr>
          <w:rFonts w:ascii="Cambria" w:hAnsi="Cambria"/>
          <w:b/>
          <w:bCs/>
          <w:sz w:val="22"/>
          <w:szCs w:val="22"/>
          <w:u w:val="single"/>
        </w:rPr>
        <w:t>a</w:t>
      </w:r>
      <w:r w:rsidRPr="00C11E5C">
        <w:rPr>
          <w:rFonts w:ascii="Cambria" w:hAnsi="Cambria"/>
          <w:b/>
          <w:bCs/>
          <w:sz w:val="22"/>
          <w:szCs w:val="22"/>
          <w:u w:val="single"/>
        </w:rPr>
        <w:t>nd Security Systems:</w:t>
      </w:r>
    </w:p>
    <w:p w14:paraId="6B544EBB" w14:textId="5E8D3672" w:rsidR="00C11E5C" w:rsidRPr="00C11E5C" w:rsidRDefault="003E17E2" w:rsidP="00884E39">
      <w:pPr>
        <w:widowControl/>
        <w:numPr>
          <w:ilvl w:val="0"/>
          <w:numId w:val="20"/>
        </w:numPr>
        <w:tabs>
          <w:tab w:val="left" w:pos="-1440"/>
        </w:tabs>
        <w:rPr>
          <w:rFonts w:ascii="Cambria" w:hAnsi="Cambria"/>
          <w:sz w:val="22"/>
          <w:szCs w:val="22"/>
        </w:rPr>
      </w:pPr>
      <w:r>
        <w:rPr>
          <w:rFonts w:ascii="Cambria" w:hAnsi="Cambria"/>
          <w:sz w:val="22"/>
          <w:szCs w:val="22"/>
        </w:rPr>
        <w:t>C</w:t>
      </w:r>
      <w:r w:rsidR="00C11E5C" w:rsidRPr="00C11E5C">
        <w:rPr>
          <w:rFonts w:ascii="Cambria" w:hAnsi="Cambria"/>
          <w:sz w:val="22"/>
          <w:szCs w:val="22"/>
        </w:rPr>
        <w:t xml:space="preserve">entral </w:t>
      </w:r>
      <w:r w:rsidR="00B516BB">
        <w:rPr>
          <w:rFonts w:ascii="Cambria" w:hAnsi="Cambria"/>
          <w:sz w:val="22"/>
          <w:szCs w:val="22"/>
        </w:rPr>
        <w:t>m</w:t>
      </w:r>
      <w:r w:rsidR="00C11E5C" w:rsidRPr="00C11E5C">
        <w:rPr>
          <w:rFonts w:ascii="Cambria" w:hAnsi="Cambria"/>
          <w:sz w:val="22"/>
          <w:szCs w:val="22"/>
        </w:rPr>
        <w:t xml:space="preserve">onitoring </w:t>
      </w:r>
      <w:r w:rsidR="00B516BB">
        <w:rPr>
          <w:rFonts w:ascii="Cambria" w:hAnsi="Cambria"/>
          <w:sz w:val="22"/>
          <w:szCs w:val="22"/>
        </w:rPr>
        <w:t>s</w:t>
      </w:r>
      <w:r w:rsidR="00C11E5C" w:rsidRPr="00C11E5C">
        <w:rPr>
          <w:rFonts w:ascii="Cambria" w:hAnsi="Cambria"/>
          <w:sz w:val="22"/>
          <w:szCs w:val="22"/>
        </w:rPr>
        <w:t xml:space="preserve">ervice for the Security and Fire Alarm systems. </w:t>
      </w:r>
      <w:r>
        <w:rPr>
          <w:rFonts w:ascii="Cambria" w:hAnsi="Cambria"/>
          <w:sz w:val="22"/>
          <w:szCs w:val="22"/>
        </w:rPr>
        <w:t xml:space="preserve"> </w:t>
      </w:r>
      <w:r w:rsidR="00C11E5C" w:rsidRPr="00C11E5C">
        <w:rPr>
          <w:rFonts w:ascii="Cambria" w:hAnsi="Cambria"/>
          <w:sz w:val="22"/>
          <w:szCs w:val="22"/>
        </w:rPr>
        <w:t xml:space="preserve">The monitoring service shall provide for notification of fire, police, and Department of Natural Resources personnel.  The specific requirements will be determined by the </w:t>
      </w:r>
      <w:r>
        <w:rPr>
          <w:rFonts w:ascii="Cambria" w:hAnsi="Cambria"/>
          <w:sz w:val="22"/>
          <w:szCs w:val="22"/>
        </w:rPr>
        <w:t>site’s p</w:t>
      </w:r>
      <w:r w:rsidR="00C11E5C" w:rsidRPr="00C11E5C">
        <w:rPr>
          <w:rFonts w:ascii="Cambria" w:hAnsi="Cambria"/>
          <w:sz w:val="22"/>
          <w:szCs w:val="22"/>
        </w:rPr>
        <w:t xml:space="preserve">roperty </w:t>
      </w:r>
      <w:r>
        <w:rPr>
          <w:rFonts w:ascii="Cambria" w:hAnsi="Cambria"/>
          <w:sz w:val="22"/>
          <w:szCs w:val="22"/>
        </w:rPr>
        <w:t>m</w:t>
      </w:r>
      <w:r w:rsidR="00C11E5C" w:rsidRPr="00C11E5C">
        <w:rPr>
          <w:rFonts w:ascii="Cambria" w:hAnsi="Cambria"/>
          <w:sz w:val="22"/>
          <w:szCs w:val="22"/>
        </w:rPr>
        <w:t>anager</w:t>
      </w:r>
      <w:r>
        <w:rPr>
          <w:rFonts w:ascii="Cambria" w:hAnsi="Cambria"/>
          <w:sz w:val="22"/>
          <w:szCs w:val="22"/>
        </w:rPr>
        <w:t xml:space="preserve"> or their </w:t>
      </w:r>
      <w:proofErr w:type="gramStart"/>
      <w:r>
        <w:rPr>
          <w:rFonts w:ascii="Cambria" w:hAnsi="Cambria"/>
          <w:sz w:val="22"/>
          <w:szCs w:val="22"/>
        </w:rPr>
        <w:t>designee</w:t>
      </w:r>
      <w:proofErr w:type="gramEnd"/>
      <w:r>
        <w:rPr>
          <w:rFonts w:ascii="Cambria" w:hAnsi="Cambria"/>
          <w:sz w:val="22"/>
          <w:szCs w:val="22"/>
        </w:rPr>
        <w:t xml:space="preserve">. </w:t>
      </w:r>
    </w:p>
    <w:p w14:paraId="5A561326" w14:textId="39C58BCF" w:rsidR="00C11E5C" w:rsidRDefault="008273B1" w:rsidP="006F358C">
      <w:pPr>
        <w:pStyle w:val="ListParagraph"/>
        <w:widowControl/>
        <w:numPr>
          <w:ilvl w:val="0"/>
          <w:numId w:val="20"/>
        </w:numPr>
        <w:tabs>
          <w:tab w:val="left" w:pos="-1440"/>
        </w:tabs>
        <w:spacing w:before="240"/>
        <w:rPr>
          <w:rFonts w:ascii="Cambria" w:hAnsi="Cambria"/>
          <w:sz w:val="22"/>
          <w:szCs w:val="22"/>
        </w:rPr>
      </w:pPr>
      <w:r w:rsidRPr="00023047">
        <w:rPr>
          <w:rFonts w:ascii="Cambria" w:hAnsi="Cambria"/>
          <w:sz w:val="22"/>
          <w:szCs w:val="22"/>
        </w:rPr>
        <w:t xml:space="preserve">In addition to the </w:t>
      </w:r>
      <w:r w:rsidR="00023047" w:rsidRPr="00023047">
        <w:rPr>
          <w:rFonts w:ascii="Cambria" w:hAnsi="Cambria"/>
          <w:sz w:val="22"/>
          <w:szCs w:val="22"/>
        </w:rPr>
        <w:t>other specifications included herein, Contractor shall test the</w:t>
      </w:r>
      <w:r w:rsidR="00C11E5C" w:rsidRPr="00C11E5C">
        <w:rPr>
          <w:rFonts w:ascii="Cambria" w:hAnsi="Cambria"/>
          <w:sz w:val="22"/>
          <w:szCs w:val="22"/>
        </w:rPr>
        <w:t xml:space="preserve"> entire system for operation in accordance with the schedules listed in NFPA 72. </w:t>
      </w:r>
      <w:r w:rsidR="00023047">
        <w:rPr>
          <w:rFonts w:ascii="Cambria" w:hAnsi="Cambria"/>
          <w:sz w:val="22"/>
          <w:szCs w:val="22"/>
        </w:rPr>
        <w:t xml:space="preserve"> </w:t>
      </w:r>
      <w:r w:rsidR="00C11E5C" w:rsidRPr="00C11E5C">
        <w:rPr>
          <w:rFonts w:ascii="Cambria" w:hAnsi="Cambria"/>
          <w:sz w:val="22"/>
          <w:szCs w:val="22"/>
        </w:rPr>
        <w:t>Whe</w:t>
      </w:r>
      <w:r w:rsidR="001C126B">
        <w:rPr>
          <w:rFonts w:ascii="Cambria" w:hAnsi="Cambria"/>
          <w:sz w:val="22"/>
          <w:szCs w:val="22"/>
        </w:rPr>
        <w:t>n</w:t>
      </w:r>
      <w:r w:rsidR="00C11E5C" w:rsidRPr="00C11E5C">
        <w:rPr>
          <w:rFonts w:ascii="Cambria" w:hAnsi="Cambria"/>
          <w:sz w:val="22"/>
          <w:szCs w:val="22"/>
        </w:rPr>
        <w:t xml:space="preserve"> automatic testing is performed at least weekly by a remotely monitored fire alarm control unit specifically listed for the application, </w:t>
      </w:r>
      <w:r w:rsidR="00E22686">
        <w:rPr>
          <w:rFonts w:ascii="Cambria" w:hAnsi="Cambria"/>
          <w:sz w:val="22"/>
          <w:szCs w:val="22"/>
        </w:rPr>
        <w:t xml:space="preserve">then </w:t>
      </w:r>
      <w:r w:rsidR="00C11E5C" w:rsidRPr="00C11E5C">
        <w:rPr>
          <w:rFonts w:ascii="Cambria" w:hAnsi="Cambria"/>
          <w:sz w:val="22"/>
          <w:szCs w:val="22"/>
        </w:rPr>
        <w:t xml:space="preserve">the manual testing </w:t>
      </w:r>
      <w:r w:rsidR="00E22686">
        <w:rPr>
          <w:rFonts w:ascii="Cambria" w:hAnsi="Cambria"/>
          <w:sz w:val="22"/>
          <w:szCs w:val="22"/>
        </w:rPr>
        <w:t xml:space="preserve">may be </w:t>
      </w:r>
      <w:r w:rsidR="00C11E5C" w:rsidRPr="00C11E5C">
        <w:rPr>
          <w:rFonts w:ascii="Cambria" w:hAnsi="Cambria"/>
          <w:sz w:val="22"/>
          <w:szCs w:val="22"/>
        </w:rPr>
        <w:t xml:space="preserve">extended </w:t>
      </w:r>
      <w:proofErr w:type="gramStart"/>
      <w:r w:rsidR="00C11E5C" w:rsidRPr="00C11E5C">
        <w:rPr>
          <w:rFonts w:ascii="Cambria" w:hAnsi="Cambria"/>
          <w:sz w:val="22"/>
          <w:szCs w:val="22"/>
        </w:rPr>
        <w:t>to</w:t>
      </w:r>
      <w:proofErr w:type="gramEnd"/>
      <w:r w:rsidR="00C11E5C" w:rsidRPr="00C11E5C">
        <w:rPr>
          <w:rFonts w:ascii="Cambria" w:hAnsi="Cambria"/>
          <w:sz w:val="22"/>
          <w:szCs w:val="22"/>
        </w:rPr>
        <w:t xml:space="preserve"> annually.</w:t>
      </w:r>
    </w:p>
    <w:p w14:paraId="6A9154E5" w14:textId="5017061E" w:rsidR="0007623B" w:rsidRPr="00C11E5C" w:rsidRDefault="0007623B" w:rsidP="006F358C">
      <w:pPr>
        <w:pStyle w:val="ListParagraph"/>
        <w:widowControl/>
        <w:numPr>
          <w:ilvl w:val="0"/>
          <w:numId w:val="20"/>
        </w:numPr>
        <w:tabs>
          <w:tab w:val="left" w:pos="-1440"/>
        </w:tabs>
        <w:spacing w:before="240"/>
        <w:rPr>
          <w:rFonts w:ascii="Cambria" w:hAnsi="Cambria"/>
          <w:sz w:val="22"/>
          <w:szCs w:val="22"/>
        </w:rPr>
      </w:pPr>
      <w:r>
        <w:rPr>
          <w:rFonts w:ascii="Cambria" w:hAnsi="Cambria"/>
          <w:sz w:val="22"/>
          <w:szCs w:val="22"/>
        </w:rPr>
        <w:t xml:space="preserve">Submit </w:t>
      </w:r>
      <w:r w:rsidR="00E209F1">
        <w:rPr>
          <w:rFonts w:ascii="Cambria" w:hAnsi="Cambria"/>
          <w:sz w:val="22"/>
          <w:szCs w:val="22"/>
        </w:rPr>
        <w:t>s</w:t>
      </w:r>
      <w:r w:rsidRPr="00C11E5C">
        <w:rPr>
          <w:rFonts w:ascii="Cambria" w:hAnsi="Cambria"/>
          <w:sz w:val="22"/>
          <w:szCs w:val="22"/>
        </w:rPr>
        <w:t xml:space="preserve">ervice </w:t>
      </w:r>
      <w:r w:rsidR="00E209F1">
        <w:rPr>
          <w:rFonts w:ascii="Cambria" w:hAnsi="Cambria"/>
          <w:sz w:val="22"/>
          <w:szCs w:val="22"/>
        </w:rPr>
        <w:t>r</w:t>
      </w:r>
      <w:r w:rsidRPr="00C11E5C">
        <w:rPr>
          <w:rFonts w:ascii="Cambria" w:hAnsi="Cambria"/>
          <w:sz w:val="22"/>
          <w:szCs w:val="22"/>
        </w:rPr>
        <w:t xml:space="preserve">eports </w:t>
      </w:r>
      <w:r w:rsidR="000E67AA">
        <w:rPr>
          <w:rFonts w:ascii="Cambria" w:hAnsi="Cambria"/>
          <w:sz w:val="22"/>
          <w:szCs w:val="22"/>
        </w:rPr>
        <w:t xml:space="preserve">regarding work completed and/or to be completed </w:t>
      </w:r>
      <w:r w:rsidRPr="00C11E5C">
        <w:rPr>
          <w:rFonts w:ascii="Cambria" w:hAnsi="Cambria"/>
          <w:sz w:val="22"/>
          <w:szCs w:val="22"/>
        </w:rPr>
        <w:t xml:space="preserve">on a quarterly basis to the </w:t>
      </w:r>
      <w:r w:rsidR="006F358C">
        <w:rPr>
          <w:rFonts w:ascii="Cambria" w:hAnsi="Cambria"/>
          <w:sz w:val="22"/>
          <w:szCs w:val="22"/>
        </w:rPr>
        <w:t xml:space="preserve">site’s </w:t>
      </w:r>
      <w:r w:rsidRPr="00C11E5C">
        <w:rPr>
          <w:rFonts w:ascii="Cambria" w:hAnsi="Cambria"/>
          <w:sz w:val="22"/>
          <w:szCs w:val="22"/>
        </w:rPr>
        <w:t xml:space="preserve">property manager </w:t>
      </w:r>
      <w:r w:rsidR="000E67AA">
        <w:rPr>
          <w:rFonts w:ascii="Cambria" w:hAnsi="Cambria"/>
          <w:sz w:val="22"/>
          <w:szCs w:val="22"/>
        </w:rPr>
        <w:t xml:space="preserve">or their </w:t>
      </w:r>
      <w:proofErr w:type="gramStart"/>
      <w:r w:rsidR="000E67AA">
        <w:rPr>
          <w:rFonts w:ascii="Cambria" w:hAnsi="Cambria"/>
          <w:sz w:val="22"/>
          <w:szCs w:val="22"/>
        </w:rPr>
        <w:t>designee</w:t>
      </w:r>
      <w:proofErr w:type="gramEnd"/>
      <w:r w:rsidR="000E67AA">
        <w:rPr>
          <w:rFonts w:ascii="Cambria" w:hAnsi="Cambria"/>
          <w:sz w:val="22"/>
          <w:szCs w:val="22"/>
        </w:rPr>
        <w:t>.  C</w:t>
      </w:r>
      <w:r w:rsidRPr="00C11E5C">
        <w:rPr>
          <w:rFonts w:ascii="Cambria" w:hAnsi="Cambria"/>
          <w:sz w:val="22"/>
          <w:szCs w:val="22"/>
        </w:rPr>
        <w:t xml:space="preserve">ontractor shall not limit or disable building fire and security systems during execution of work without permission of the </w:t>
      </w:r>
      <w:r w:rsidR="000E67AA">
        <w:rPr>
          <w:rFonts w:ascii="Cambria" w:hAnsi="Cambria"/>
          <w:sz w:val="22"/>
          <w:szCs w:val="22"/>
        </w:rPr>
        <w:t xml:space="preserve">site’s </w:t>
      </w:r>
      <w:r w:rsidRPr="00C11E5C">
        <w:rPr>
          <w:rFonts w:ascii="Cambria" w:hAnsi="Cambria"/>
          <w:sz w:val="22"/>
          <w:szCs w:val="22"/>
        </w:rPr>
        <w:t xml:space="preserve">property manager </w:t>
      </w:r>
      <w:r w:rsidR="000E67AA">
        <w:rPr>
          <w:rFonts w:ascii="Cambria" w:hAnsi="Cambria"/>
          <w:sz w:val="22"/>
          <w:szCs w:val="22"/>
        </w:rPr>
        <w:t xml:space="preserve">or their </w:t>
      </w:r>
      <w:proofErr w:type="gramStart"/>
      <w:r w:rsidR="000E67AA">
        <w:rPr>
          <w:rFonts w:ascii="Cambria" w:hAnsi="Cambria"/>
          <w:sz w:val="22"/>
          <w:szCs w:val="22"/>
        </w:rPr>
        <w:t xml:space="preserve">designee, </w:t>
      </w:r>
      <w:r w:rsidRPr="00C11E5C">
        <w:rPr>
          <w:rFonts w:ascii="Cambria" w:hAnsi="Cambria"/>
          <w:sz w:val="22"/>
          <w:szCs w:val="22"/>
        </w:rPr>
        <w:t>and</w:t>
      </w:r>
      <w:proofErr w:type="gramEnd"/>
      <w:r w:rsidRPr="00C11E5C">
        <w:rPr>
          <w:rFonts w:ascii="Cambria" w:hAnsi="Cambria"/>
          <w:sz w:val="22"/>
          <w:szCs w:val="22"/>
        </w:rPr>
        <w:t xml:space="preserve"> must provide notice </w:t>
      </w:r>
      <w:r w:rsidR="000E67AA">
        <w:rPr>
          <w:rFonts w:ascii="Cambria" w:hAnsi="Cambria"/>
          <w:sz w:val="22"/>
          <w:szCs w:val="22"/>
        </w:rPr>
        <w:t>at least 24</w:t>
      </w:r>
      <w:r w:rsidR="001B06F8">
        <w:rPr>
          <w:rFonts w:ascii="Cambria" w:hAnsi="Cambria"/>
          <w:sz w:val="22"/>
          <w:szCs w:val="22"/>
        </w:rPr>
        <w:t xml:space="preserve"> hours in advance </w:t>
      </w:r>
      <w:r w:rsidRPr="00C11E5C">
        <w:rPr>
          <w:rFonts w:ascii="Cambria" w:hAnsi="Cambria"/>
          <w:sz w:val="22"/>
          <w:szCs w:val="22"/>
        </w:rPr>
        <w:t xml:space="preserve">to the </w:t>
      </w:r>
      <w:r w:rsidR="001B06F8">
        <w:rPr>
          <w:rFonts w:ascii="Cambria" w:hAnsi="Cambria"/>
          <w:sz w:val="22"/>
          <w:szCs w:val="22"/>
        </w:rPr>
        <w:t xml:space="preserve">site’s </w:t>
      </w:r>
      <w:r w:rsidRPr="00C11E5C">
        <w:rPr>
          <w:rFonts w:ascii="Cambria" w:hAnsi="Cambria"/>
          <w:sz w:val="22"/>
          <w:szCs w:val="22"/>
        </w:rPr>
        <w:t xml:space="preserve">property manager </w:t>
      </w:r>
      <w:r w:rsidR="001B06F8">
        <w:rPr>
          <w:rFonts w:ascii="Cambria" w:hAnsi="Cambria"/>
          <w:sz w:val="22"/>
          <w:szCs w:val="22"/>
        </w:rPr>
        <w:t xml:space="preserve">or their designee </w:t>
      </w:r>
      <w:r w:rsidRPr="00C11E5C">
        <w:rPr>
          <w:rFonts w:ascii="Cambria" w:hAnsi="Cambria"/>
          <w:sz w:val="22"/>
          <w:szCs w:val="22"/>
        </w:rPr>
        <w:t xml:space="preserve">of any </w:t>
      </w:r>
      <w:r w:rsidR="001B06F8">
        <w:rPr>
          <w:rFonts w:ascii="Cambria" w:hAnsi="Cambria"/>
          <w:sz w:val="22"/>
          <w:szCs w:val="22"/>
        </w:rPr>
        <w:t xml:space="preserve">anticipated </w:t>
      </w:r>
      <w:r w:rsidRPr="00C11E5C">
        <w:rPr>
          <w:rFonts w:ascii="Cambria" w:hAnsi="Cambria"/>
          <w:sz w:val="22"/>
          <w:szCs w:val="22"/>
        </w:rPr>
        <w:t>disruption of service result</w:t>
      </w:r>
      <w:r w:rsidR="001B06F8">
        <w:rPr>
          <w:rFonts w:ascii="Cambria" w:hAnsi="Cambria"/>
          <w:sz w:val="22"/>
          <w:szCs w:val="22"/>
        </w:rPr>
        <w:t xml:space="preserve">ing from </w:t>
      </w:r>
      <w:r w:rsidRPr="00C11E5C">
        <w:rPr>
          <w:rFonts w:ascii="Cambria" w:hAnsi="Cambria"/>
          <w:sz w:val="22"/>
          <w:szCs w:val="22"/>
        </w:rPr>
        <w:t xml:space="preserve">work performed by the </w:t>
      </w:r>
      <w:r w:rsidR="001B06F8">
        <w:rPr>
          <w:rFonts w:ascii="Cambria" w:hAnsi="Cambria"/>
          <w:sz w:val="22"/>
          <w:szCs w:val="22"/>
        </w:rPr>
        <w:t>C</w:t>
      </w:r>
      <w:r w:rsidRPr="00C11E5C">
        <w:rPr>
          <w:rFonts w:ascii="Cambria" w:hAnsi="Cambria"/>
          <w:sz w:val="22"/>
          <w:szCs w:val="22"/>
        </w:rPr>
        <w:t>ontractor.</w:t>
      </w:r>
    </w:p>
    <w:p w14:paraId="33297797" w14:textId="77777777" w:rsidR="00C11E5C" w:rsidRPr="00C11E5C" w:rsidRDefault="00C11E5C" w:rsidP="00C11E5C">
      <w:pPr>
        <w:widowControl/>
        <w:tabs>
          <w:tab w:val="left" w:pos="-1440"/>
        </w:tabs>
        <w:rPr>
          <w:rFonts w:ascii="Cambria" w:hAnsi="Cambria"/>
          <w:sz w:val="22"/>
          <w:szCs w:val="22"/>
        </w:rPr>
      </w:pPr>
    </w:p>
    <w:p w14:paraId="3E65CD70" w14:textId="77777777" w:rsidR="006B14E1" w:rsidRDefault="0066569E" w:rsidP="006B14E1">
      <w:pPr>
        <w:widowControl/>
        <w:tabs>
          <w:tab w:val="left" w:pos="-1440"/>
        </w:tabs>
        <w:rPr>
          <w:rFonts w:ascii="Cambria" w:hAnsi="Cambria"/>
          <w:b/>
          <w:bCs/>
          <w:sz w:val="22"/>
          <w:szCs w:val="22"/>
          <w:u w:val="single"/>
        </w:rPr>
      </w:pPr>
      <w:r w:rsidRPr="0066569E">
        <w:rPr>
          <w:rFonts w:ascii="Cambria" w:hAnsi="Cambria"/>
          <w:b/>
          <w:bCs/>
          <w:sz w:val="22"/>
          <w:szCs w:val="22"/>
          <w:u w:val="single"/>
        </w:rPr>
        <w:t>Restaurant Fire Suppression Systems:</w:t>
      </w:r>
    </w:p>
    <w:p w14:paraId="266F8396" w14:textId="385BA22C" w:rsidR="00C11E5C" w:rsidRPr="00884E39" w:rsidRDefault="00C11E5C" w:rsidP="00884E39">
      <w:pPr>
        <w:pStyle w:val="ListParagraph"/>
        <w:widowControl/>
        <w:numPr>
          <w:ilvl w:val="0"/>
          <w:numId w:val="21"/>
        </w:numPr>
        <w:tabs>
          <w:tab w:val="left" w:pos="-1440"/>
        </w:tabs>
        <w:spacing w:after="240"/>
        <w:rPr>
          <w:rFonts w:ascii="Cambria" w:hAnsi="Cambria"/>
          <w:b/>
          <w:bCs/>
          <w:sz w:val="22"/>
          <w:szCs w:val="22"/>
          <w:u w:val="single"/>
        </w:rPr>
      </w:pPr>
      <w:r w:rsidRPr="00884E39">
        <w:rPr>
          <w:rFonts w:ascii="Cambria" w:hAnsi="Cambria"/>
          <w:sz w:val="22"/>
          <w:szCs w:val="22"/>
        </w:rPr>
        <w:t>Installed fire-extinguishing systems, hood</w:t>
      </w:r>
      <w:r w:rsidR="00884E39">
        <w:rPr>
          <w:rFonts w:ascii="Cambria" w:hAnsi="Cambria"/>
          <w:sz w:val="22"/>
          <w:szCs w:val="22"/>
        </w:rPr>
        <w:t>,</w:t>
      </w:r>
      <w:r w:rsidRPr="00884E39">
        <w:rPr>
          <w:rFonts w:ascii="Cambria" w:hAnsi="Cambria"/>
          <w:sz w:val="22"/>
          <w:szCs w:val="22"/>
        </w:rPr>
        <w:t xml:space="preserve"> and duct kitchen grease extraction systems.</w:t>
      </w:r>
    </w:p>
    <w:p w14:paraId="29EEFEB2" w14:textId="727777BB" w:rsidR="00C11E5C" w:rsidRPr="00884E39" w:rsidRDefault="00C11E5C" w:rsidP="00884E39">
      <w:pPr>
        <w:pStyle w:val="ListParagraph"/>
        <w:widowControl/>
        <w:numPr>
          <w:ilvl w:val="0"/>
          <w:numId w:val="21"/>
        </w:numPr>
        <w:tabs>
          <w:tab w:val="left" w:pos="-1440"/>
        </w:tabs>
        <w:spacing w:after="240"/>
        <w:rPr>
          <w:rFonts w:ascii="Cambria" w:hAnsi="Cambria"/>
          <w:sz w:val="22"/>
          <w:szCs w:val="22"/>
        </w:rPr>
      </w:pPr>
      <w:r w:rsidRPr="00884E39">
        <w:rPr>
          <w:rFonts w:ascii="Cambria" w:hAnsi="Cambria"/>
          <w:sz w:val="22"/>
          <w:szCs w:val="22"/>
        </w:rPr>
        <w:t xml:space="preserve">Dry chemical, wet chemical, and CO2 fire extinguishing systems </w:t>
      </w:r>
      <w:r w:rsidR="00884E39">
        <w:rPr>
          <w:rFonts w:ascii="Cambria" w:hAnsi="Cambria"/>
          <w:sz w:val="22"/>
          <w:szCs w:val="22"/>
        </w:rPr>
        <w:t xml:space="preserve">shall </w:t>
      </w:r>
      <w:r w:rsidRPr="00884E39">
        <w:rPr>
          <w:rFonts w:ascii="Cambria" w:hAnsi="Cambria"/>
          <w:sz w:val="22"/>
          <w:szCs w:val="22"/>
        </w:rPr>
        <w:t>be inspected, serviced, hydrostatic tested, recharged, cleaned, fusible links changed</w:t>
      </w:r>
      <w:r w:rsidR="00884E39">
        <w:rPr>
          <w:rFonts w:ascii="Cambria" w:hAnsi="Cambria"/>
          <w:sz w:val="22"/>
          <w:szCs w:val="22"/>
        </w:rPr>
        <w:t>,</w:t>
      </w:r>
      <w:r w:rsidRPr="00884E39">
        <w:rPr>
          <w:rFonts w:ascii="Cambria" w:hAnsi="Cambria"/>
          <w:sz w:val="22"/>
          <w:szCs w:val="22"/>
        </w:rPr>
        <w:t xml:space="preserve"> and tagged at least semi-annually</w:t>
      </w:r>
      <w:r w:rsidR="00884E39">
        <w:rPr>
          <w:rFonts w:ascii="Cambria" w:hAnsi="Cambria"/>
          <w:sz w:val="22"/>
          <w:szCs w:val="22"/>
        </w:rPr>
        <w:t>.  M</w:t>
      </w:r>
      <w:r w:rsidRPr="00884E39">
        <w:rPr>
          <w:rFonts w:ascii="Cambria" w:hAnsi="Cambria"/>
          <w:sz w:val="22"/>
          <w:szCs w:val="22"/>
        </w:rPr>
        <w:t xml:space="preserve">aintenance shall be in accordance with the manufacture’s listed maintenance manual. </w:t>
      </w:r>
      <w:r w:rsidR="00884E39">
        <w:rPr>
          <w:rFonts w:ascii="Cambria" w:hAnsi="Cambria"/>
          <w:sz w:val="22"/>
          <w:szCs w:val="22"/>
        </w:rPr>
        <w:t xml:space="preserve"> </w:t>
      </w:r>
      <w:r w:rsidRPr="00884E39">
        <w:rPr>
          <w:rFonts w:ascii="Cambria" w:hAnsi="Cambria"/>
          <w:sz w:val="22"/>
          <w:szCs w:val="22"/>
        </w:rPr>
        <w:t xml:space="preserve">Fixed temperature sensing elements of the fusible metal alloy type shall be replaced semi-annually. </w:t>
      </w:r>
    </w:p>
    <w:p w14:paraId="7409351F" w14:textId="43BBB473" w:rsidR="00C11E5C" w:rsidRPr="00ED60CF" w:rsidRDefault="00884E39" w:rsidP="00C11E5C">
      <w:pPr>
        <w:pStyle w:val="ListParagraph"/>
        <w:widowControl/>
        <w:numPr>
          <w:ilvl w:val="0"/>
          <w:numId w:val="21"/>
        </w:numPr>
        <w:tabs>
          <w:tab w:val="left" w:pos="-1440"/>
        </w:tabs>
        <w:spacing w:after="240"/>
        <w:rPr>
          <w:rFonts w:ascii="Cambria" w:hAnsi="Cambria"/>
          <w:sz w:val="22"/>
          <w:szCs w:val="22"/>
        </w:rPr>
      </w:pPr>
      <w:proofErr w:type="gramStart"/>
      <w:r w:rsidRPr="00ED60CF">
        <w:rPr>
          <w:rFonts w:ascii="Cambria" w:hAnsi="Cambria"/>
          <w:sz w:val="22"/>
          <w:szCs w:val="22"/>
        </w:rPr>
        <w:t>Servicing of</w:t>
      </w:r>
      <w:proofErr w:type="gramEnd"/>
      <w:r w:rsidRPr="00ED60CF">
        <w:rPr>
          <w:rFonts w:ascii="Cambria" w:hAnsi="Cambria"/>
          <w:sz w:val="22"/>
          <w:szCs w:val="22"/>
        </w:rPr>
        <w:t xml:space="preserve"> the k</w:t>
      </w:r>
      <w:r w:rsidR="00C11E5C" w:rsidRPr="00ED60CF">
        <w:rPr>
          <w:rFonts w:ascii="Cambria" w:hAnsi="Cambria"/>
          <w:sz w:val="22"/>
          <w:szCs w:val="22"/>
        </w:rPr>
        <w:t xml:space="preserve">itchen </w:t>
      </w:r>
      <w:proofErr w:type="gramStart"/>
      <w:r w:rsidR="00C11E5C" w:rsidRPr="00ED60CF">
        <w:rPr>
          <w:rFonts w:ascii="Cambria" w:hAnsi="Cambria"/>
          <w:sz w:val="22"/>
          <w:szCs w:val="22"/>
        </w:rPr>
        <w:t>fume hoods</w:t>
      </w:r>
      <w:proofErr w:type="gramEnd"/>
      <w:r w:rsidR="00C11E5C" w:rsidRPr="00ED60CF">
        <w:rPr>
          <w:rFonts w:ascii="Cambria" w:hAnsi="Cambria"/>
          <w:sz w:val="22"/>
          <w:szCs w:val="22"/>
        </w:rPr>
        <w:t xml:space="preserve"> must be performed at a time </w:t>
      </w:r>
      <w:r w:rsidR="001B5170" w:rsidRPr="00ED60CF">
        <w:rPr>
          <w:rFonts w:ascii="Cambria" w:hAnsi="Cambria"/>
          <w:sz w:val="22"/>
          <w:szCs w:val="22"/>
        </w:rPr>
        <w:t xml:space="preserve">that is </w:t>
      </w:r>
      <w:r w:rsidR="00C11E5C" w:rsidRPr="00ED60CF">
        <w:rPr>
          <w:rFonts w:ascii="Cambria" w:hAnsi="Cambria"/>
          <w:sz w:val="22"/>
          <w:szCs w:val="22"/>
        </w:rPr>
        <w:t xml:space="preserve">convenient </w:t>
      </w:r>
      <w:proofErr w:type="gramStart"/>
      <w:r w:rsidR="00C11E5C" w:rsidRPr="00ED60CF">
        <w:rPr>
          <w:rFonts w:ascii="Cambria" w:hAnsi="Cambria"/>
          <w:sz w:val="22"/>
          <w:szCs w:val="22"/>
        </w:rPr>
        <w:t>to</w:t>
      </w:r>
      <w:proofErr w:type="gramEnd"/>
      <w:r w:rsidR="00C11E5C" w:rsidRPr="00ED60CF">
        <w:rPr>
          <w:rFonts w:ascii="Cambria" w:hAnsi="Cambria"/>
          <w:sz w:val="22"/>
          <w:szCs w:val="22"/>
        </w:rPr>
        <w:t xml:space="preserve"> the staff</w:t>
      </w:r>
      <w:r w:rsidR="001B5170" w:rsidRPr="00ED60CF">
        <w:rPr>
          <w:rFonts w:ascii="Cambria" w:hAnsi="Cambria"/>
          <w:sz w:val="22"/>
          <w:szCs w:val="22"/>
        </w:rPr>
        <w:t>.  C</w:t>
      </w:r>
      <w:r w:rsidR="00C11E5C" w:rsidRPr="00ED60CF">
        <w:rPr>
          <w:rFonts w:ascii="Cambria" w:hAnsi="Cambria"/>
          <w:sz w:val="22"/>
          <w:szCs w:val="22"/>
        </w:rPr>
        <w:t xml:space="preserve">ontractor must coordinate </w:t>
      </w:r>
      <w:proofErr w:type="gramStart"/>
      <w:r w:rsidR="00C11E5C" w:rsidRPr="00ED60CF">
        <w:rPr>
          <w:rFonts w:ascii="Cambria" w:hAnsi="Cambria"/>
          <w:sz w:val="22"/>
          <w:szCs w:val="22"/>
        </w:rPr>
        <w:t>a time</w:t>
      </w:r>
      <w:proofErr w:type="gramEnd"/>
      <w:r w:rsidR="00C11E5C" w:rsidRPr="00ED60CF">
        <w:rPr>
          <w:rFonts w:ascii="Cambria" w:hAnsi="Cambria"/>
          <w:sz w:val="22"/>
          <w:szCs w:val="22"/>
        </w:rPr>
        <w:t xml:space="preserve"> to conduct </w:t>
      </w:r>
      <w:proofErr w:type="gramStart"/>
      <w:r w:rsidR="00C11E5C" w:rsidRPr="00ED60CF">
        <w:rPr>
          <w:rFonts w:ascii="Cambria" w:hAnsi="Cambria"/>
          <w:sz w:val="22"/>
          <w:szCs w:val="22"/>
        </w:rPr>
        <w:t>the test</w:t>
      </w:r>
      <w:proofErr w:type="gramEnd"/>
      <w:r w:rsidR="00C11E5C" w:rsidRPr="00ED60CF">
        <w:rPr>
          <w:rFonts w:ascii="Cambria" w:hAnsi="Cambria"/>
          <w:sz w:val="22"/>
          <w:szCs w:val="22"/>
        </w:rPr>
        <w:t xml:space="preserve"> one (1) week prior to the </w:t>
      </w:r>
      <w:r w:rsidR="003305A6" w:rsidRPr="00ED60CF">
        <w:rPr>
          <w:rFonts w:ascii="Cambria" w:hAnsi="Cambria"/>
          <w:sz w:val="22"/>
          <w:szCs w:val="22"/>
        </w:rPr>
        <w:t>service</w:t>
      </w:r>
      <w:r w:rsidR="00C11E5C" w:rsidRPr="00ED60CF">
        <w:rPr>
          <w:rFonts w:ascii="Cambria" w:hAnsi="Cambria"/>
          <w:sz w:val="22"/>
          <w:szCs w:val="22"/>
        </w:rPr>
        <w:t>. This test is to be performed semi-annually.</w:t>
      </w:r>
    </w:p>
    <w:p w14:paraId="2047DD53" w14:textId="77777777"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Inspect, test (repair/adjust as required) alarms, appliance shutdowns, and other associated equipment for proper operation.</w:t>
      </w:r>
    </w:p>
    <w:p w14:paraId="000284C2" w14:textId="77777777"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Inspect and check all expellant gas containers by pressure or weight against required minimums (recharge as required).</w:t>
      </w:r>
    </w:p>
    <w:p w14:paraId="4D365F75" w14:textId="77777777" w:rsidR="00ED33B8" w:rsidRDefault="00ED33B8" w:rsidP="00ED33B8">
      <w:pPr>
        <w:pStyle w:val="ListParagraph"/>
        <w:widowControl/>
        <w:tabs>
          <w:tab w:val="left" w:pos="-1440"/>
        </w:tabs>
        <w:ind w:left="1440"/>
        <w:rPr>
          <w:rFonts w:ascii="Cambria" w:hAnsi="Cambria"/>
          <w:sz w:val="22"/>
          <w:szCs w:val="22"/>
        </w:rPr>
      </w:pPr>
    </w:p>
    <w:p w14:paraId="7BABC484" w14:textId="48D5CD6B"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Inspect and check dry chemical containers by pressure and weight against required minimums.  Weigh all dry chemical cylinders at time of inspection.</w:t>
      </w:r>
    </w:p>
    <w:p w14:paraId="079EE515" w14:textId="79451614"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lastRenderedPageBreak/>
        <w:t xml:space="preserve">Inspect and test dry chemical </w:t>
      </w:r>
      <w:proofErr w:type="gramStart"/>
      <w:r w:rsidRPr="00ED60CF">
        <w:rPr>
          <w:rFonts w:ascii="Cambria" w:hAnsi="Cambria"/>
          <w:sz w:val="22"/>
          <w:szCs w:val="22"/>
        </w:rPr>
        <w:t>agent</w:t>
      </w:r>
      <w:proofErr w:type="gramEnd"/>
      <w:r w:rsidRPr="00ED60CF">
        <w:rPr>
          <w:rFonts w:ascii="Cambria" w:hAnsi="Cambria"/>
          <w:sz w:val="22"/>
          <w:szCs w:val="22"/>
        </w:rPr>
        <w:t xml:space="preserve"> in the storage container to determine the existence of lumps.  Dry </w:t>
      </w:r>
      <w:proofErr w:type="gramStart"/>
      <w:r w:rsidRPr="00ED60CF">
        <w:rPr>
          <w:rFonts w:ascii="Cambria" w:hAnsi="Cambria"/>
          <w:sz w:val="22"/>
          <w:szCs w:val="22"/>
        </w:rPr>
        <w:t>chemical</w:t>
      </w:r>
      <w:proofErr w:type="gramEnd"/>
      <w:r w:rsidRPr="00ED60CF">
        <w:rPr>
          <w:rFonts w:ascii="Cambria" w:hAnsi="Cambria"/>
          <w:sz w:val="22"/>
          <w:szCs w:val="22"/>
        </w:rPr>
        <w:t xml:space="preserve"> shall be maintained in a free</w:t>
      </w:r>
      <w:r w:rsidR="00333A1D">
        <w:rPr>
          <w:rFonts w:ascii="Cambria" w:hAnsi="Cambria"/>
          <w:sz w:val="22"/>
          <w:szCs w:val="22"/>
        </w:rPr>
        <w:t>-</w:t>
      </w:r>
      <w:r w:rsidRPr="00ED60CF">
        <w:rPr>
          <w:rFonts w:ascii="Cambria" w:hAnsi="Cambria"/>
          <w:sz w:val="22"/>
          <w:szCs w:val="22"/>
        </w:rPr>
        <w:t xml:space="preserve">flowing powdery condition or replaced.  Dry chemical </w:t>
      </w:r>
      <w:proofErr w:type="gramStart"/>
      <w:r w:rsidRPr="00ED60CF">
        <w:rPr>
          <w:rFonts w:ascii="Cambria" w:hAnsi="Cambria"/>
          <w:sz w:val="22"/>
          <w:szCs w:val="22"/>
        </w:rPr>
        <w:t>agent</w:t>
      </w:r>
      <w:proofErr w:type="gramEnd"/>
      <w:r w:rsidRPr="00ED60CF">
        <w:rPr>
          <w:rFonts w:ascii="Cambria" w:hAnsi="Cambria"/>
          <w:sz w:val="22"/>
          <w:szCs w:val="22"/>
        </w:rPr>
        <w:t xml:space="preserve"> will be replaced every six (6) years regardless of condition.</w:t>
      </w:r>
    </w:p>
    <w:p w14:paraId="75C711E5" w14:textId="77777777"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Visually check dry chemical storage containers by hydrostatic test date, dry chemical chambers, auxiliary pressure containers, valve assemblies, hoses and fittings, check valves, directional valves, manifolds, nozzles for operation, cleanliness, and proper alignment.  Install blow caps as required.</w:t>
      </w:r>
    </w:p>
    <w:p w14:paraId="71067207" w14:textId="77777777"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All wet chemical cylinders shall be inspected for pressure and weight against required minimums.  Weigh all wet cylinders at time of inspection.</w:t>
      </w:r>
    </w:p>
    <w:p w14:paraId="1F516FDB" w14:textId="77777777"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Inspect piping for leaks as required.</w:t>
      </w:r>
    </w:p>
    <w:p w14:paraId="123CDB09" w14:textId="1A1077C8"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Inspect, clean</w:t>
      </w:r>
      <w:r w:rsidR="004E546D">
        <w:rPr>
          <w:rFonts w:ascii="Cambria" w:hAnsi="Cambria"/>
          <w:sz w:val="22"/>
          <w:szCs w:val="22"/>
        </w:rPr>
        <w:t>,</w:t>
      </w:r>
      <w:r w:rsidRPr="00ED60CF">
        <w:rPr>
          <w:rFonts w:ascii="Cambria" w:hAnsi="Cambria"/>
          <w:sz w:val="22"/>
          <w:szCs w:val="22"/>
        </w:rPr>
        <w:t xml:space="preserve"> and align nozzles as required.</w:t>
      </w:r>
    </w:p>
    <w:p w14:paraId="43AB9DC5" w14:textId="56D7E5F2"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 xml:space="preserve">Fusible links of proper fixed temperature shall be replaced semi-annually.  Said fusible link will be replaced with one dated </w:t>
      </w:r>
      <w:proofErr w:type="gramStart"/>
      <w:r w:rsidRPr="00ED60CF">
        <w:rPr>
          <w:rFonts w:ascii="Cambria" w:hAnsi="Cambria"/>
          <w:sz w:val="22"/>
          <w:szCs w:val="22"/>
        </w:rPr>
        <w:t>of current</w:t>
      </w:r>
      <w:proofErr w:type="gramEnd"/>
      <w:r w:rsidRPr="00ED60CF">
        <w:rPr>
          <w:rFonts w:ascii="Cambria" w:hAnsi="Cambria"/>
          <w:sz w:val="22"/>
          <w:szCs w:val="22"/>
        </w:rPr>
        <w:t xml:space="preserve"> year.  </w:t>
      </w:r>
      <w:r w:rsidRPr="00ED60CF">
        <w:rPr>
          <w:rFonts w:ascii="Cambria" w:hAnsi="Cambria"/>
          <w:sz w:val="22"/>
          <w:szCs w:val="22"/>
          <w:u w:val="single"/>
        </w:rPr>
        <w:t>(Link will be installed in such a way that the date can be read without turning the link)</w:t>
      </w:r>
      <w:r w:rsidRPr="00ED60CF">
        <w:rPr>
          <w:rFonts w:ascii="Cambria" w:hAnsi="Cambria"/>
          <w:sz w:val="22"/>
          <w:szCs w:val="22"/>
        </w:rPr>
        <w:t xml:space="preserve">.  Old </w:t>
      </w:r>
      <w:proofErr w:type="gramStart"/>
      <w:r w:rsidRPr="00ED60CF">
        <w:rPr>
          <w:rFonts w:ascii="Cambria" w:hAnsi="Cambria"/>
          <w:sz w:val="22"/>
          <w:szCs w:val="22"/>
        </w:rPr>
        <w:t>link</w:t>
      </w:r>
      <w:proofErr w:type="gramEnd"/>
      <w:r w:rsidRPr="00ED60CF">
        <w:rPr>
          <w:rFonts w:ascii="Cambria" w:hAnsi="Cambria"/>
          <w:sz w:val="22"/>
          <w:szCs w:val="22"/>
        </w:rPr>
        <w:t xml:space="preserve"> will be given to the </w:t>
      </w:r>
      <w:r w:rsidR="00074781">
        <w:rPr>
          <w:rFonts w:ascii="Cambria" w:hAnsi="Cambria"/>
          <w:sz w:val="22"/>
          <w:szCs w:val="22"/>
        </w:rPr>
        <w:t xml:space="preserve">site’s </w:t>
      </w:r>
      <w:r w:rsidRPr="00ED60CF">
        <w:rPr>
          <w:rFonts w:ascii="Cambria" w:hAnsi="Cambria"/>
          <w:sz w:val="22"/>
          <w:szCs w:val="22"/>
        </w:rPr>
        <w:t xml:space="preserve">property manager </w:t>
      </w:r>
      <w:r w:rsidR="00074781">
        <w:rPr>
          <w:rFonts w:ascii="Cambria" w:hAnsi="Cambria"/>
          <w:sz w:val="22"/>
          <w:szCs w:val="22"/>
        </w:rPr>
        <w:t xml:space="preserve">or their designee </w:t>
      </w:r>
      <w:r w:rsidRPr="00ED60CF">
        <w:rPr>
          <w:rFonts w:ascii="Cambria" w:hAnsi="Cambria"/>
          <w:sz w:val="22"/>
          <w:szCs w:val="22"/>
        </w:rPr>
        <w:t>at the time of replacement.</w:t>
      </w:r>
    </w:p>
    <w:p w14:paraId="29D05C92" w14:textId="3678618D"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 xml:space="preserve">Inspect nozzle/piping supports to </w:t>
      </w:r>
      <w:r w:rsidR="00074781">
        <w:rPr>
          <w:rFonts w:ascii="Cambria" w:hAnsi="Cambria"/>
          <w:sz w:val="22"/>
          <w:szCs w:val="22"/>
        </w:rPr>
        <w:t>e</w:t>
      </w:r>
      <w:r w:rsidRPr="00ED60CF">
        <w:rPr>
          <w:rFonts w:ascii="Cambria" w:hAnsi="Cambria"/>
          <w:sz w:val="22"/>
          <w:szCs w:val="22"/>
        </w:rPr>
        <w:t>nsure they are properly secured.</w:t>
      </w:r>
    </w:p>
    <w:p w14:paraId="397C03E3" w14:textId="5EAB8CFC"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Dry chemical, wet chemical, and CO2 systems shall be properly sealed, tagged, and the date, condition</w:t>
      </w:r>
      <w:r w:rsidR="000225A2">
        <w:rPr>
          <w:rFonts w:ascii="Cambria" w:hAnsi="Cambria"/>
          <w:sz w:val="22"/>
          <w:szCs w:val="22"/>
        </w:rPr>
        <w:t>,</w:t>
      </w:r>
      <w:r w:rsidRPr="00ED60CF">
        <w:rPr>
          <w:rFonts w:ascii="Cambria" w:hAnsi="Cambria"/>
          <w:sz w:val="22"/>
          <w:szCs w:val="22"/>
        </w:rPr>
        <w:t xml:space="preserve"> and </w:t>
      </w:r>
      <w:r w:rsidR="000225A2">
        <w:rPr>
          <w:rFonts w:ascii="Cambria" w:hAnsi="Cambria"/>
          <w:sz w:val="22"/>
          <w:szCs w:val="22"/>
        </w:rPr>
        <w:t xml:space="preserve">the </w:t>
      </w:r>
      <w:r w:rsidRPr="00ED60CF">
        <w:rPr>
          <w:rFonts w:ascii="Cambria" w:hAnsi="Cambria"/>
          <w:sz w:val="22"/>
          <w:szCs w:val="22"/>
        </w:rPr>
        <w:t>name</w:t>
      </w:r>
      <w:r w:rsidR="00AB36D4">
        <w:rPr>
          <w:rFonts w:ascii="Cambria" w:hAnsi="Cambria"/>
          <w:sz w:val="22"/>
          <w:szCs w:val="22"/>
        </w:rPr>
        <w:t>s</w:t>
      </w:r>
      <w:r w:rsidRPr="00ED60CF">
        <w:rPr>
          <w:rFonts w:ascii="Cambria" w:hAnsi="Cambria"/>
          <w:sz w:val="22"/>
          <w:szCs w:val="22"/>
        </w:rPr>
        <w:t xml:space="preserve"> of </w:t>
      </w:r>
      <w:r w:rsidR="00AB36D4">
        <w:rPr>
          <w:rFonts w:ascii="Cambria" w:hAnsi="Cambria"/>
          <w:sz w:val="22"/>
          <w:szCs w:val="22"/>
        </w:rPr>
        <w:t xml:space="preserve">the </w:t>
      </w:r>
      <w:r w:rsidRPr="00ED60CF">
        <w:rPr>
          <w:rFonts w:ascii="Cambria" w:hAnsi="Cambria"/>
          <w:sz w:val="22"/>
          <w:szCs w:val="22"/>
        </w:rPr>
        <w:t>person(s)</w:t>
      </w:r>
      <w:r w:rsidR="000225A2">
        <w:rPr>
          <w:rFonts w:ascii="Cambria" w:hAnsi="Cambria"/>
          <w:sz w:val="22"/>
          <w:szCs w:val="22"/>
        </w:rPr>
        <w:t xml:space="preserve"> and</w:t>
      </w:r>
      <w:r w:rsidRPr="00ED60CF">
        <w:rPr>
          <w:rFonts w:ascii="Cambria" w:hAnsi="Cambria"/>
          <w:sz w:val="22"/>
          <w:szCs w:val="22"/>
        </w:rPr>
        <w:t xml:space="preserve"> company performing the inspection shall be noted on the tag.</w:t>
      </w:r>
    </w:p>
    <w:p w14:paraId="65ADF3CE" w14:textId="5A96F3CB"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 xml:space="preserve">Dry chemical, wet chemical, and CO2 systems shall be restored to proper operating positions immediately after the inspection is completed by the </w:t>
      </w:r>
      <w:r w:rsidR="00884E39" w:rsidRPr="00ED60CF">
        <w:rPr>
          <w:rFonts w:ascii="Cambria" w:hAnsi="Cambria"/>
          <w:sz w:val="22"/>
          <w:szCs w:val="22"/>
        </w:rPr>
        <w:t>Contractor</w:t>
      </w:r>
      <w:r w:rsidRPr="00ED60CF">
        <w:rPr>
          <w:rFonts w:ascii="Cambria" w:hAnsi="Cambria"/>
          <w:sz w:val="22"/>
          <w:szCs w:val="22"/>
        </w:rPr>
        <w:t xml:space="preserve">. </w:t>
      </w:r>
      <w:r w:rsidR="000225A2">
        <w:rPr>
          <w:rFonts w:ascii="Cambria" w:hAnsi="Cambria"/>
          <w:sz w:val="22"/>
          <w:szCs w:val="22"/>
        </w:rPr>
        <w:t xml:space="preserve"> </w:t>
      </w:r>
      <w:r w:rsidRPr="00ED60CF">
        <w:rPr>
          <w:rFonts w:ascii="Cambria" w:hAnsi="Cambria"/>
          <w:sz w:val="22"/>
          <w:szCs w:val="22"/>
        </w:rPr>
        <w:t>Inspect</w:t>
      </w:r>
      <w:r w:rsidR="00175D00">
        <w:rPr>
          <w:rFonts w:ascii="Cambria" w:hAnsi="Cambria"/>
          <w:sz w:val="22"/>
          <w:szCs w:val="22"/>
        </w:rPr>
        <w:t xml:space="preserve"> and</w:t>
      </w:r>
      <w:r w:rsidRPr="00ED60CF">
        <w:rPr>
          <w:rFonts w:ascii="Cambria" w:hAnsi="Cambria"/>
          <w:sz w:val="22"/>
          <w:szCs w:val="22"/>
        </w:rPr>
        <w:t xml:space="preserve"> test alarms, appliance shutdown devices, and other associated equipment for proper operation.</w:t>
      </w:r>
    </w:p>
    <w:p w14:paraId="5D6F0598" w14:textId="2823E6BD"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 xml:space="preserve">Weigh all CO2 cylinders and note the date of last hydrostatic test.  If cylinder shows loss in net contents of more than 10%, </w:t>
      </w:r>
      <w:r w:rsidR="00AB36D4">
        <w:rPr>
          <w:rFonts w:ascii="Cambria" w:hAnsi="Cambria"/>
          <w:sz w:val="22"/>
          <w:szCs w:val="22"/>
        </w:rPr>
        <w:t xml:space="preserve">then </w:t>
      </w:r>
      <w:r w:rsidRPr="00ED60CF">
        <w:rPr>
          <w:rFonts w:ascii="Cambria" w:hAnsi="Cambria"/>
          <w:sz w:val="22"/>
          <w:szCs w:val="22"/>
        </w:rPr>
        <w:t>the cylinder shall be immediately refilled or replaced.  CO2 cylinders are required</w:t>
      </w:r>
      <w:r w:rsidR="00AB36D4">
        <w:rPr>
          <w:rFonts w:ascii="Cambria" w:hAnsi="Cambria"/>
          <w:sz w:val="22"/>
          <w:szCs w:val="22"/>
        </w:rPr>
        <w:t xml:space="preserve"> </w:t>
      </w:r>
      <w:proofErr w:type="gramStart"/>
      <w:r w:rsidR="00AB36D4">
        <w:rPr>
          <w:rFonts w:ascii="Cambria" w:hAnsi="Cambria"/>
          <w:sz w:val="22"/>
          <w:szCs w:val="22"/>
        </w:rPr>
        <w:t>to</w:t>
      </w:r>
      <w:proofErr w:type="gramEnd"/>
      <w:r w:rsidRPr="00ED60CF">
        <w:rPr>
          <w:rFonts w:ascii="Cambria" w:hAnsi="Cambria"/>
          <w:sz w:val="22"/>
          <w:szCs w:val="22"/>
        </w:rPr>
        <w:t xml:space="preserve"> hydrostatic test every five (5) years.</w:t>
      </w:r>
    </w:p>
    <w:p w14:paraId="0736774E" w14:textId="77777777"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Check all piping and hoses for leaks and/or deterioration.</w:t>
      </w:r>
    </w:p>
    <w:p w14:paraId="4F8BB211" w14:textId="0457A1B4"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Inspect, clean</w:t>
      </w:r>
      <w:r w:rsidR="00AB36D4">
        <w:rPr>
          <w:rFonts w:ascii="Cambria" w:hAnsi="Cambria"/>
          <w:sz w:val="22"/>
          <w:szCs w:val="22"/>
        </w:rPr>
        <w:t>,</w:t>
      </w:r>
      <w:r w:rsidRPr="00ED60CF">
        <w:rPr>
          <w:rFonts w:ascii="Cambria" w:hAnsi="Cambria"/>
          <w:sz w:val="22"/>
          <w:szCs w:val="22"/>
        </w:rPr>
        <w:t xml:space="preserve"> and align nozzles and replace indicator bulbs on systems as required.</w:t>
      </w:r>
    </w:p>
    <w:p w14:paraId="3D3B2200" w14:textId="44138EC2"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Fusible links of proper fixed temperature shall be replaced semi-annually</w:t>
      </w:r>
      <w:r w:rsidR="001E3E45">
        <w:rPr>
          <w:rFonts w:ascii="Cambria" w:hAnsi="Cambria"/>
          <w:sz w:val="22"/>
          <w:szCs w:val="22"/>
        </w:rPr>
        <w:t xml:space="preserve">. </w:t>
      </w:r>
      <w:r w:rsidRPr="00ED60CF">
        <w:rPr>
          <w:rFonts w:ascii="Cambria" w:hAnsi="Cambria"/>
          <w:sz w:val="22"/>
          <w:szCs w:val="22"/>
        </w:rPr>
        <w:t xml:space="preserve"> Said fusible link shall be replaced with current year.  Old </w:t>
      </w:r>
      <w:proofErr w:type="gramStart"/>
      <w:r w:rsidRPr="00ED60CF">
        <w:rPr>
          <w:rFonts w:ascii="Cambria" w:hAnsi="Cambria"/>
          <w:sz w:val="22"/>
          <w:szCs w:val="22"/>
        </w:rPr>
        <w:t>link</w:t>
      </w:r>
      <w:proofErr w:type="gramEnd"/>
      <w:r w:rsidRPr="00ED60CF">
        <w:rPr>
          <w:rFonts w:ascii="Cambria" w:hAnsi="Cambria"/>
          <w:sz w:val="22"/>
          <w:szCs w:val="22"/>
        </w:rPr>
        <w:t xml:space="preserve"> will be given to the </w:t>
      </w:r>
      <w:r w:rsidR="001E3E45">
        <w:rPr>
          <w:rFonts w:ascii="Cambria" w:hAnsi="Cambria"/>
          <w:sz w:val="22"/>
          <w:szCs w:val="22"/>
        </w:rPr>
        <w:t xml:space="preserve">site’s </w:t>
      </w:r>
      <w:r w:rsidRPr="00ED60CF">
        <w:rPr>
          <w:rFonts w:ascii="Cambria" w:hAnsi="Cambria"/>
          <w:sz w:val="22"/>
          <w:szCs w:val="22"/>
        </w:rPr>
        <w:t xml:space="preserve">property manager </w:t>
      </w:r>
      <w:r w:rsidR="001E3E45">
        <w:rPr>
          <w:rFonts w:ascii="Cambria" w:hAnsi="Cambria"/>
          <w:sz w:val="22"/>
          <w:szCs w:val="22"/>
        </w:rPr>
        <w:t xml:space="preserve">or their designee </w:t>
      </w:r>
      <w:r w:rsidRPr="00ED60CF">
        <w:rPr>
          <w:rFonts w:ascii="Cambria" w:hAnsi="Cambria"/>
          <w:sz w:val="22"/>
          <w:szCs w:val="22"/>
        </w:rPr>
        <w:t xml:space="preserve">at the time of replacement.  </w:t>
      </w:r>
    </w:p>
    <w:p w14:paraId="20941C17" w14:textId="095A21C2"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Systems shall be properly sealed</w:t>
      </w:r>
      <w:r w:rsidR="00763BC7">
        <w:rPr>
          <w:rFonts w:ascii="Cambria" w:hAnsi="Cambria"/>
          <w:sz w:val="22"/>
          <w:szCs w:val="22"/>
        </w:rPr>
        <w:t xml:space="preserve"> and </w:t>
      </w:r>
      <w:r w:rsidRPr="00ED60CF">
        <w:rPr>
          <w:rFonts w:ascii="Cambria" w:hAnsi="Cambria"/>
          <w:sz w:val="22"/>
          <w:szCs w:val="22"/>
        </w:rPr>
        <w:t>tagged, and the name</w:t>
      </w:r>
      <w:r w:rsidR="001E3E45">
        <w:rPr>
          <w:rFonts w:ascii="Cambria" w:hAnsi="Cambria"/>
          <w:sz w:val="22"/>
          <w:szCs w:val="22"/>
        </w:rPr>
        <w:t>s</w:t>
      </w:r>
      <w:r w:rsidRPr="00ED60CF">
        <w:rPr>
          <w:rFonts w:ascii="Cambria" w:hAnsi="Cambria"/>
          <w:sz w:val="22"/>
          <w:szCs w:val="22"/>
        </w:rPr>
        <w:t xml:space="preserve"> of the person</w:t>
      </w:r>
      <w:r w:rsidR="001E3E45">
        <w:rPr>
          <w:rFonts w:ascii="Cambria" w:hAnsi="Cambria"/>
          <w:sz w:val="22"/>
          <w:szCs w:val="22"/>
        </w:rPr>
        <w:t xml:space="preserve">(s) and </w:t>
      </w:r>
      <w:r w:rsidRPr="00ED60CF">
        <w:rPr>
          <w:rFonts w:ascii="Cambria" w:hAnsi="Cambria"/>
          <w:sz w:val="22"/>
          <w:szCs w:val="22"/>
        </w:rPr>
        <w:t>company</w:t>
      </w:r>
      <w:r w:rsidR="00763BC7">
        <w:rPr>
          <w:rFonts w:ascii="Cambria" w:hAnsi="Cambria"/>
          <w:sz w:val="22"/>
          <w:szCs w:val="22"/>
        </w:rPr>
        <w:t xml:space="preserve"> performing the service</w:t>
      </w:r>
      <w:r w:rsidR="001E3E45">
        <w:rPr>
          <w:rFonts w:ascii="Cambria" w:hAnsi="Cambria"/>
          <w:sz w:val="22"/>
          <w:szCs w:val="22"/>
        </w:rPr>
        <w:t xml:space="preserve">, </w:t>
      </w:r>
      <w:r w:rsidRPr="00ED60CF">
        <w:rPr>
          <w:rFonts w:ascii="Cambria" w:hAnsi="Cambria"/>
          <w:sz w:val="22"/>
          <w:szCs w:val="22"/>
        </w:rPr>
        <w:t xml:space="preserve">and </w:t>
      </w:r>
      <w:r w:rsidR="001E3E45">
        <w:rPr>
          <w:rFonts w:ascii="Cambria" w:hAnsi="Cambria"/>
          <w:sz w:val="22"/>
          <w:szCs w:val="22"/>
        </w:rPr>
        <w:t xml:space="preserve">the </w:t>
      </w:r>
      <w:r w:rsidRPr="00ED60CF">
        <w:rPr>
          <w:rFonts w:ascii="Cambria" w:hAnsi="Cambria"/>
          <w:sz w:val="22"/>
          <w:szCs w:val="22"/>
        </w:rPr>
        <w:t>condition of the system</w:t>
      </w:r>
      <w:r w:rsidR="00763BC7">
        <w:rPr>
          <w:rFonts w:ascii="Cambria" w:hAnsi="Cambria"/>
          <w:sz w:val="22"/>
          <w:szCs w:val="22"/>
        </w:rPr>
        <w:t xml:space="preserve">, shall be </w:t>
      </w:r>
      <w:r w:rsidRPr="00ED60CF">
        <w:rPr>
          <w:rFonts w:ascii="Cambria" w:hAnsi="Cambria"/>
          <w:sz w:val="22"/>
          <w:szCs w:val="22"/>
        </w:rPr>
        <w:t>properly annotated on the tag.</w:t>
      </w:r>
    </w:p>
    <w:p w14:paraId="6D0659C5" w14:textId="01AF79E7" w:rsidR="00C11E5C" w:rsidRPr="00ED60CF" w:rsidRDefault="00884E39"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Contractor</w:t>
      </w:r>
      <w:r w:rsidR="00C11E5C" w:rsidRPr="00ED60CF">
        <w:rPr>
          <w:rFonts w:ascii="Cambria" w:hAnsi="Cambria"/>
          <w:sz w:val="22"/>
          <w:szCs w:val="22"/>
        </w:rPr>
        <w:t xml:space="preserve"> shall restore the system to proper operating position immediately after inspection is completed.</w:t>
      </w:r>
    </w:p>
    <w:p w14:paraId="27AEDC58" w14:textId="1ED91918" w:rsidR="00C11E5C" w:rsidRPr="00ED60CF" w:rsidRDefault="00C11E5C" w:rsidP="00CA24D8">
      <w:pPr>
        <w:pStyle w:val="ListParagraph"/>
        <w:widowControl/>
        <w:numPr>
          <w:ilvl w:val="0"/>
          <w:numId w:val="25"/>
        </w:numPr>
        <w:tabs>
          <w:tab w:val="left" w:pos="-1440"/>
        </w:tabs>
        <w:rPr>
          <w:rFonts w:ascii="Cambria" w:hAnsi="Cambria"/>
          <w:sz w:val="22"/>
          <w:szCs w:val="22"/>
        </w:rPr>
      </w:pPr>
      <w:r w:rsidRPr="00ED60CF">
        <w:rPr>
          <w:rFonts w:ascii="Cambria" w:hAnsi="Cambria"/>
          <w:sz w:val="22"/>
          <w:szCs w:val="22"/>
        </w:rPr>
        <w:t xml:space="preserve">Inspection form provided by the </w:t>
      </w:r>
      <w:r w:rsidR="00884E39" w:rsidRPr="00ED60CF">
        <w:rPr>
          <w:rFonts w:ascii="Cambria" w:hAnsi="Cambria"/>
          <w:sz w:val="22"/>
          <w:szCs w:val="22"/>
        </w:rPr>
        <w:t>Contractor</w:t>
      </w:r>
      <w:r w:rsidRPr="00ED60CF">
        <w:rPr>
          <w:rFonts w:ascii="Cambria" w:hAnsi="Cambria"/>
          <w:sz w:val="22"/>
          <w:szCs w:val="22"/>
        </w:rPr>
        <w:t xml:space="preserve"> shall have the dates of the last six (6) year</w:t>
      </w:r>
      <w:r w:rsidR="008B1AAA">
        <w:rPr>
          <w:rFonts w:ascii="Cambria" w:hAnsi="Cambria"/>
          <w:sz w:val="22"/>
          <w:szCs w:val="22"/>
        </w:rPr>
        <w:t xml:space="preserve">ly </w:t>
      </w:r>
      <w:r w:rsidRPr="00ED60CF">
        <w:rPr>
          <w:rFonts w:ascii="Cambria" w:hAnsi="Cambria"/>
          <w:sz w:val="22"/>
          <w:szCs w:val="22"/>
        </w:rPr>
        <w:t>service and hydrostatic test date</w:t>
      </w:r>
      <w:r w:rsidR="008B1AAA">
        <w:rPr>
          <w:rFonts w:ascii="Cambria" w:hAnsi="Cambria"/>
          <w:sz w:val="22"/>
          <w:szCs w:val="22"/>
        </w:rPr>
        <w:t>s</w:t>
      </w:r>
      <w:r w:rsidRPr="00ED60CF">
        <w:rPr>
          <w:rFonts w:ascii="Cambria" w:hAnsi="Cambria"/>
          <w:sz w:val="22"/>
          <w:szCs w:val="22"/>
        </w:rPr>
        <w:t xml:space="preserve"> annotated.</w:t>
      </w:r>
    </w:p>
    <w:p w14:paraId="7A47E685" w14:textId="77777777" w:rsidR="00C11E5C" w:rsidRPr="00C11E5C" w:rsidRDefault="00C11E5C" w:rsidP="00C11E5C">
      <w:pPr>
        <w:widowControl/>
        <w:tabs>
          <w:tab w:val="left" w:pos="-1440"/>
        </w:tabs>
        <w:rPr>
          <w:rFonts w:ascii="Cambria" w:hAnsi="Cambria"/>
          <w:sz w:val="22"/>
          <w:szCs w:val="22"/>
        </w:rPr>
      </w:pPr>
    </w:p>
    <w:p w14:paraId="33637241" w14:textId="15A4C4B1" w:rsidR="00C11E5C" w:rsidRPr="00274C91" w:rsidRDefault="00C11E5C" w:rsidP="00CA24D8">
      <w:pPr>
        <w:pStyle w:val="ListParagraph"/>
        <w:widowControl/>
        <w:numPr>
          <w:ilvl w:val="0"/>
          <w:numId w:val="21"/>
        </w:numPr>
        <w:tabs>
          <w:tab w:val="left" w:pos="-1440"/>
        </w:tabs>
        <w:spacing w:after="240"/>
        <w:rPr>
          <w:rFonts w:ascii="Cambria" w:hAnsi="Cambria"/>
          <w:sz w:val="22"/>
          <w:szCs w:val="22"/>
        </w:rPr>
      </w:pPr>
      <w:r w:rsidRPr="00274C91">
        <w:rPr>
          <w:rFonts w:ascii="Cambria" w:hAnsi="Cambria"/>
          <w:sz w:val="22"/>
          <w:szCs w:val="22"/>
        </w:rPr>
        <w:t xml:space="preserve">Inspection shall be completed within five (5) consecutive workdays after </w:t>
      </w:r>
      <w:r w:rsidR="00884E39" w:rsidRPr="00274C91">
        <w:rPr>
          <w:rFonts w:ascii="Cambria" w:hAnsi="Cambria"/>
          <w:sz w:val="22"/>
          <w:szCs w:val="22"/>
        </w:rPr>
        <w:t>Contractor</w:t>
      </w:r>
      <w:r w:rsidRPr="00274C91">
        <w:rPr>
          <w:rFonts w:ascii="Cambria" w:hAnsi="Cambria"/>
          <w:sz w:val="22"/>
          <w:szCs w:val="22"/>
        </w:rPr>
        <w:t xml:space="preserve"> starts </w:t>
      </w:r>
      <w:r w:rsidR="00274C91">
        <w:rPr>
          <w:rFonts w:ascii="Cambria" w:hAnsi="Cambria"/>
          <w:sz w:val="22"/>
          <w:szCs w:val="22"/>
        </w:rPr>
        <w:t>the task</w:t>
      </w:r>
      <w:r w:rsidRPr="00274C91">
        <w:rPr>
          <w:rFonts w:ascii="Cambria" w:hAnsi="Cambria"/>
          <w:sz w:val="22"/>
          <w:szCs w:val="22"/>
        </w:rPr>
        <w:t>.</w:t>
      </w:r>
      <w:r w:rsidR="00274C91">
        <w:rPr>
          <w:rFonts w:ascii="Cambria" w:hAnsi="Cambria"/>
          <w:sz w:val="22"/>
          <w:szCs w:val="22"/>
        </w:rPr>
        <w:t xml:space="preserve">  </w:t>
      </w:r>
      <w:r w:rsidRPr="00274C91">
        <w:rPr>
          <w:rFonts w:ascii="Cambria" w:hAnsi="Cambria"/>
          <w:sz w:val="22"/>
          <w:szCs w:val="22"/>
        </w:rPr>
        <w:t xml:space="preserve">All inspections </w:t>
      </w:r>
      <w:r w:rsidR="00274C91">
        <w:rPr>
          <w:rFonts w:ascii="Cambria" w:hAnsi="Cambria"/>
          <w:sz w:val="22"/>
          <w:szCs w:val="22"/>
        </w:rPr>
        <w:t xml:space="preserve">shall </w:t>
      </w:r>
      <w:r w:rsidRPr="00274C91">
        <w:rPr>
          <w:rFonts w:ascii="Cambria" w:hAnsi="Cambria"/>
          <w:sz w:val="22"/>
          <w:szCs w:val="22"/>
        </w:rPr>
        <w:t xml:space="preserve">be coordinated with </w:t>
      </w:r>
      <w:r w:rsidR="00274C91">
        <w:rPr>
          <w:rFonts w:ascii="Cambria" w:hAnsi="Cambria"/>
          <w:sz w:val="22"/>
          <w:szCs w:val="22"/>
        </w:rPr>
        <w:t>the site’s p</w:t>
      </w:r>
      <w:r w:rsidRPr="00274C91">
        <w:rPr>
          <w:rFonts w:ascii="Cambria" w:hAnsi="Cambria"/>
          <w:sz w:val="22"/>
          <w:szCs w:val="22"/>
        </w:rPr>
        <w:t xml:space="preserve">roperty </w:t>
      </w:r>
      <w:r w:rsidR="00274C91">
        <w:rPr>
          <w:rFonts w:ascii="Cambria" w:hAnsi="Cambria"/>
          <w:sz w:val="22"/>
          <w:szCs w:val="22"/>
        </w:rPr>
        <w:t>m</w:t>
      </w:r>
      <w:r w:rsidRPr="00274C91">
        <w:rPr>
          <w:rFonts w:ascii="Cambria" w:hAnsi="Cambria"/>
          <w:sz w:val="22"/>
          <w:szCs w:val="22"/>
        </w:rPr>
        <w:t xml:space="preserve">anager </w:t>
      </w:r>
      <w:r w:rsidR="00274C91">
        <w:rPr>
          <w:rFonts w:ascii="Cambria" w:hAnsi="Cambria"/>
          <w:sz w:val="22"/>
          <w:szCs w:val="22"/>
        </w:rPr>
        <w:t xml:space="preserve">or their </w:t>
      </w:r>
      <w:proofErr w:type="gramStart"/>
      <w:r w:rsidR="00274C91">
        <w:rPr>
          <w:rFonts w:ascii="Cambria" w:hAnsi="Cambria"/>
          <w:sz w:val="22"/>
          <w:szCs w:val="22"/>
        </w:rPr>
        <w:t>designee</w:t>
      </w:r>
      <w:proofErr w:type="gramEnd"/>
      <w:r w:rsidR="00274C91">
        <w:rPr>
          <w:rFonts w:ascii="Cambria" w:hAnsi="Cambria"/>
          <w:sz w:val="22"/>
          <w:szCs w:val="22"/>
        </w:rPr>
        <w:t xml:space="preserve"> </w:t>
      </w:r>
      <w:r w:rsidRPr="00274C91">
        <w:rPr>
          <w:rFonts w:ascii="Cambria" w:hAnsi="Cambria"/>
          <w:sz w:val="22"/>
          <w:szCs w:val="22"/>
        </w:rPr>
        <w:t xml:space="preserve">prior to </w:t>
      </w:r>
      <w:proofErr w:type="gramStart"/>
      <w:r w:rsidRPr="00274C91">
        <w:rPr>
          <w:rFonts w:ascii="Cambria" w:hAnsi="Cambria"/>
          <w:sz w:val="22"/>
          <w:szCs w:val="22"/>
        </w:rPr>
        <w:t>start</w:t>
      </w:r>
      <w:proofErr w:type="gramEnd"/>
      <w:r w:rsidR="00EB3D77">
        <w:rPr>
          <w:rFonts w:ascii="Cambria" w:hAnsi="Cambria"/>
          <w:sz w:val="22"/>
          <w:szCs w:val="22"/>
        </w:rPr>
        <w:t>.  In</w:t>
      </w:r>
      <w:r w:rsidRPr="00274C91">
        <w:rPr>
          <w:rFonts w:ascii="Cambria" w:hAnsi="Cambria"/>
          <w:sz w:val="22"/>
          <w:szCs w:val="22"/>
        </w:rPr>
        <w:t xml:space="preserve">spections reports shall be furnished to the </w:t>
      </w:r>
      <w:r w:rsidR="00EB3D77">
        <w:rPr>
          <w:rFonts w:ascii="Cambria" w:hAnsi="Cambria"/>
          <w:sz w:val="22"/>
          <w:szCs w:val="22"/>
        </w:rPr>
        <w:t xml:space="preserve">site’s </w:t>
      </w:r>
      <w:r w:rsidRPr="00274C91">
        <w:rPr>
          <w:rFonts w:ascii="Cambria" w:hAnsi="Cambria"/>
          <w:sz w:val="22"/>
          <w:szCs w:val="22"/>
        </w:rPr>
        <w:t>property manager</w:t>
      </w:r>
      <w:r w:rsidR="00EB3D77">
        <w:rPr>
          <w:rFonts w:ascii="Cambria" w:hAnsi="Cambria"/>
          <w:sz w:val="22"/>
          <w:szCs w:val="22"/>
        </w:rPr>
        <w:t xml:space="preserve"> or their </w:t>
      </w:r>
      <w:proofErr w:type="gramStart"/>
      <w:r w:rsidR="00EB3D77">
        <w:rPr>
          <w:rFonts w:ascii="Cambria" w:hAnsi="Cambria"/>
          <w:sz w:val="22"/>
          <w:szCs w:val="22"/>
        </w:rPr>
        <w:t>designee</w:t>
      </w:r>
      <w:proofErr w:type="gramEnd"/>
      <w:r w:rsidR="00EB3D77">
        <w:rPr>
          <w:rFonts w:ascii="Cambria" w:hAnsi="Cambria"/>
          <w:sz w:val="22"/>
          <w:szCs w:val="22"/>
        </w:rPr>
        <w:t xml:space="preserve">.  </w:t>
      </w:r>
      <w:r w:rsidRPr="00274C91">
        <w:rPr>
          <w:rFonts w:ascii="Cambria" w:hAnsi="Cambria"/>
          <w:sz w:val="22"/>
          <w:szCs w:val="22"/>
        </w:rPr>
        <w:t xml:space="preserve">Any </w:t>
      </w:r>
      <w:r w:rsidR="002E55E7">
        <w:rPr>
          <w:rFonts w:ascii="Cambria" w:hAnsi="Cambria"/>
          <w:sz w:val="22"/>
          <w:szCs w:val="22"/>
        </w:rPr>
        <w:t xml:space="preserve">required </w:t>
      </w:r>
      <w:r w:rsidRPr="00274C91">
        <w:rPr>
          <w:rFonts w:ascii="Cambria" w:hAnsi="Cambria"/>
          <w:sz w:val="22"/>
          <w:szCs w:val="22"/>
        </w:rPr>
        <w:t xml:space="preserve">repairs, hydrostatic </w:t>
      </w:r>
      <w:r w:rsidR="002E55E7">
        <w:rPr>
          <w:rFonts w:ascii="Cambria" w:hAnsi="Cambria"/>
          <w:sz w:val="22"/>
          <w:szCs w:val="22"/>
        </w:rPr>
        <w:t xml:space="preserve">testing, </w:t>
      </w:r>
      <w:r w:rsidRPr="00274C91">
        <w:rPr>
          <w:rFonts w:ascii="Cambria" w:hAnsi="Cambria"/>
          <w:sz w:val="22"/>
          <w:szCs w:val="22"/>
        </w:rPr>
        <w:t xml:space="preserve">weight test, </w:t>
      </w:r>
      <w:r w:rsidR="00EB3D77">
        <w:rPr>
          <w:rFonts w:ascii="Cambria" w:hAnsi="Cambria"/>
          <w:sz w:val="22"/>
          <w:szCs w:val="22"/>
        </w:rPr>
        <w:t xml:space="preserve">or </w:t>
      </w:r>
      <w:r w:rsidRPr="00274C91">
        <w:rPr>
          <w:rFonts w:ascii="Cambria" w:hAnsi="Cambria"/>
          <w:sz w:val="22"/>
          <w:szCs w:val="22"/>
        </w:rPr>
        <w:t xml:space="preserve">recharging </w:t>
      </w:r>
      <w:r w:rsidR="002E55E7">
        <w:rPr>
          <w:rFonts w:ascii="Cambria" w:hAnsi="Cambria"/>
          <w:sz w:val="22"/>
          <w:szCs w:val="22"/>
        </w:rPr>
        <w:t xml:space="preserve">shall </w:t>
      </w:r>
      <w:r w:rsidRPr="00274C91">
        <w:rPr>
          <w:rFonts w:ascii="Cambria" w:hAnsi="Cambria"/>
          <w:sz w:val="22"/>
          <w:szCs w:val="22"/>
        </w:rPr>
        <w:t>be noted in this report.</w:t>
      </w:r>
    </w:p>
    <w:p w14:paraId="0922FDDC" w14:textId="7AD5515B" w:rsidR="00C11E5C" w:rsidRPr="00C11E5C" w:rsidRDefault="00C11E5C" w:rsidP="00CA24D8">
      <w:pPr>
        <w:widowControl/>
        <w:numPr>
          <w:ilvl w:val="0"/>
          <w:numId w:val="21"/>
        </w:numPr>
        <w:tabs>
          <w:tab w:val="left" w:pos="-1440"/>
        </w:tabs>
        <w:spacing w:after="240"/>
        <w:rPr>
          <w:rFonts w:ascii="Cambria" w:hAnsi="Cambria"/>
          <w:sz w:val="22"/>
          <w:szCs w:val="22"/>
        </w:rPr>
      </w:pPr>
      <w:r w:rsidRPr="00C11E5C">
        <w:rPr>
          <w:rFonts w:ascii="Cambria" w:hAnsi="Cambria"/>
          <w:sz w:val="22"/>
          <w:szCs w:val="22"/>
        </w:rPr>
        <w:t xml:space="preserve">The above work shall be performed on the </w:t>
      </w:r>
      <w:r w:rsidR="002E55E7">
        <w:rPr>
          <w:rFonts w:ascii="Cambria" w:hAnsi="Cambria"/>
          <w:sz w:val="22"/>
          <w:szCs w:val="22"/>
        </w:rPr>
        <w:t xml:space="preserve">above </w:t>
      </w:r>
      <w:r w:rsidRPr="00C11E5C">
        <w:rPr>
          <w:rFonts w:ascii="Cambria" w:hAnsi="Cambria"/>
          <w:sz w:val="22"/>
          <w:szCs w:val="22"/>
        </w:rPr>
        <w:t>installed systems</w:t>
      </w:r>
      <w:r w:rsidR="002E55E7">
        <w:rPr>
          <w:rFonts w:ascii="Cambria" w:hAnsi="Cambria"/>
          <w:sz w:val="22"/>
          <w:szCs w:val="22"/>
        </w:rPr>
        <w:t xml:space="preserve"> </w:t>
      </w:r>
      <w:r w:rsidRPr="00C11E5C">
        <w:rPr>
          <w:rFonts w:ascii="Cambria" w:hAnsi="Cambria"/>
          <w:sz w:val="22"/>
          <w:szCs w:val="22"/>
        </w:rPr>
        <w:t xml:space="preserve">by a </w:t>
      </w:r>
      <w:r w:rsidR="00884E39">
        <w:rPr>
          <w:rFonts w:ascii="Cambria" w:hAnsi="Cambria"/>
          <w:sz w:val="22"/>
          <w:szCs w:val="22"/>
        </w:rPr>
        <w:t>Contractor</w:t>
      </w:r>
      <w:r w:rsidRPr="00C11E5C">
        <w:rPr>
          <w:rFonts w:ascii="Cambria" w:hAnsi="Cambria"/>
          <w:sz w:val="22"/>
          <w:szCs w:val="22"/>
        </w:rPr>
        <w:t xml:space="preserve"> who is certified by the manufacturer.</w:t>
      </w:r>
    </w:p>
    <w:p w14:paraId="1E719706" w14:textId="075354F4" w:rsidR="00C11E5C" w:rsidRDefault="00C11E5C" w:rsidP="00274C91">
      <w:pPr>
        <w:widowControl/>
        <w:numPr>
          <w:ilvl w:val="0"/>
          <w:numId w:val="21"/>
        </w:numPr>
        <w:tabs>
          <w:tab w:val="left" w:pos="-1440"/>
        </w:tabs>
        <w:rPr>
          <w:rFonts w:ascii="Cambria" w:hAnsi="Cambria"/>
          <w:sz w:val="22"/>
          <w:szCs w:val="22"/>
        </w:rPr>
      </w:pPr>
      <w:r w:rsidRPr="00C11E5C">
        <w:rPr>
          <w:rFonts w:ascii="Cambria" w:hAnsi="Cambria"/>
          <w:sz w:val="22"/>
          <w:szCs w:val="22"/>
        </w:rPr>
        <w:t>Testing of the high</w:t>
      </w:r>
      <w:r w:rsidR="005B02CA">
        <w:rPr>
          <w:rFonts w:ascii="Cambria" w:hAnsi="Cambria"/>
          <w:sz w:val="22"/>
          <w:szCs w:val="22"/>
        </w:rPr>
        <w:t>-</w:t>
      </w:r>
      <w:r w:rsidRPr="00C11E5C">
        <w:rPr>
          <w:rFonts w:ascii="Cambria" w:hAnsi="Cambria"/>
          <w:sz w:val="22"/>
          <w:szCs w:val="22"/>
        </w:rPr>
        <w:t>limit switch on deep</w:t>
      </w:r>
      <w:r w:rsidR="005B02CA">
        <w:rPr>
          <w:rFonts w:ascii="Cambria" w:hAnsi="Cambria"/>
          <w:sz w:val="22"/>
          <w:szCs w:val="22"/>
        </w:rPr>
        <w:t>-</w:t>
      </w:r>
      <w:r w:rsidRPr="00C11E5C">
        <w:rPr>
          <w:rFonts w:ascii="Cambria" w:hAnsi="Cambria"/>
          <w:sz w:val="22"/>
          <w:szCs w:val="22"/>
        </w:rPr>
        <w:t>fat fryers protected by the fixed fire extinguishing system.  NFPA requires the high</w:t>
      </w:r>
      <w:r w:rsidR="005B02CA">
        <w:rPr>
          <w:rFonts w:ascii="Cambria" w:hAnsi="Cambria"/>
          <w:sz w:val="22"/>
          <w:szCs w:val="22"/>
        </w:rPr>
        <w:t>-</w:t>
      </w:r>
      <w:r w:rsidRPr="00C11E5C">
        <w:rPr>
          <w:rFonts w:ascii="Cambria" w:hAnsi="Cambria"/>
          <w:sz w:val="22"/>
          <w:szCs w:val="22"/>
        </w:rPr>
        <w:t>limit switch be tested semi-annually.</w:t>
      </w:r>
    </w:p>
    <w:p w14:paraId="22EEBD2E" w14:textId="3BDC4B74" w:rsidR="0048074D" w:rsidRDefault="0048074D" w:rsidP="0048074D">
      <w:pPr>
        <w:widowControl/>
        <w:tabs>
          <w:tab w:val="left" w:pos="-1440"/>
        </w:tabs>
        <w:rPr>
          <w:rFonts w:ascii="Cambria" w:hAnsi="Cambria"/>
          <w:sz w:val="22"/>
          <w:szCs w:val="22"/>
        </w:rPr>
      </w:pPr>
    </w:p>
    <w:p w14:paraId="06BB7A34" w14:textId="71FD994E" w:rsidR="00C11E5C" w:rsidRPr="00C11E5C" w:rsidRDefault="009037B6" w:rsidP="00274C91">
      <w:pPr>
        <w:widowControl/>
        <w:numPr>
          <w:ilvl w:val="0"/>
          <w:numId w:val="21"/>
        </w:numPr>
        <w:tabs>
          <w:tab w:val="left" w:pos="-1440"/>
        </w:tabs>
        <w:rPr>
          <w:rFonts w:ascii="Cambria" w:hAnsi="Cambria"/>
          <w:sz w:val="22"/>
          <w:szCs w:val="22"/>
        </w:rPr>
      </w:pPr>
      <w:r>
        <w:rPr>
          <w:rFonts w:ascii="Cambria" w:hAnsi="Cambria"/>
          <w:sz w:val="22"/>
          <w:szCs w:val="22"/>
        </w:rPr>
        <w:t>Contractor</w:t>
      </w:r>
      <w:r w:rsidRPr="00C11E5C">
        <w:rPr>
          <w:rFonts w:ascii="Cambria" w:hAnsi="Cambria"/>
          <w:sz w:val="22"/>
          <w:szCs w:val="22"/>
        </w:rPr>
        <w:t xml:space="preserve"> </w:t>
      </w:r>
      <w:proofErr w:type="gramStart"/>
      <w:r w:rsidRPr="00C11E5C">
        <w:rPr>
          <w:rFonts w:ascii="Cambria" w:hAnsi="Cambria"/>
          <w:sz w:val="22"/>
          <w:szCs w:val="22"/>
        </w:rPr>
        <w:t>shall</w:t>
      </w:r>
      <w:proofErr w:type="gramEnd"/>
      <w:r w:rsidRPr="00C11E5C">
        <w:rPr>
          <w:rFonts w:ascii="Cambria" w:hAnsi="Cambria"/>
          <w:sz w:val="22"/>
          <w:szCs w:val="22"/>
        </w:rPr>
        <w:t xml:space="preserve"> certify the high</w:t>
      </w:r>
      <w:r>
        <w:rPr>
          <w:rFonts w:ascii="Cambria" w:hAnsi="Cambria"/>
          <w:sz w:val="22"/>
          <w:szCs w:val="22"/>
        </w:rPr>
        <w:t>-</w:t>
      </w:r>
      <w:r w:rsidRPr="00C11E5C">
        <w:rPr>
          <w:rFonts w:ascii="Cambria" w:hAnsi="Cambria"/>
          <w:sz w:val="22"/>
          <w:szCs w:val="22"/>
        </w:rPr>
        <w:t xml:space="preserve">limit switch is properly functioning.  </w:t>
      </w:r>
      <w:r w:rsidR="00C11E5C" w:rsidRPr="00C11E5C">
        <w:rPr>
          <w:rFonts w:ascii="Cambria" w:hAnsi="Cambria"/>
          <w:sz w:val="22"/>
          <w:szCs w:val="22"/>
        </w:rPr>
        <w:t>Specifications for testing:</w:t>
      </w:r>
    </w:p>
    <w:p w14:paraId="1B3EDDD7" w14:textId="77777777" w:rsidR="00AA784E" w:rsidRDefault="00C11E5C" w:rsidP="0089538B">
      <w:pPr>
        <w:widowControl/>
        <w:numPr>
          <w:ilvl w:val="0"/>
          <w:numId w:val="26"/>
        </w:numPr>
        <w:tabs>
          <w:tab w:val="left" w:pos="-1440"/>
        </w:tabs>
        <w:rPr>
          <w:rFonts w:ascii="Cambria" w:hAnsi="Cambria"/>
          <w:sz w:val="22"/>
          <w:szCs w:val="22"/>
        </w:rPr>
      </w:pPr>
      <w:r w:rsidRPr="00C11E5C">
        <w:rPr>
          <w:rFonts w:ascii="Cambria" w:hAnsi="Cambria"/>
          <w:sz w:val="22"/>
          <w:szCs w:val="22"/>
        </w:rPr>
        <w:lastRenderedPageBreak/>
        <w:t>Turn on deep</w:t>
      </w:r>
      <w:r w:rsidR="000E542E">
        <w:rPr>
          <w:rFonts w:ascii="Cambria" w:hAnsi="Cambria"/>
          <w:sz w:val="22"/>
          <w:szCs w:val="22"/>
        </w:rPr>
        <w:t>-</w:t>
      </w:r>
      <w:r w:rsidRPr="00C11E5C">
        <w:rPr>
          <w:rFonts w:ascii="Cambria" w:hAnsi="Cambria"/>
          <w:sz w:val="22"/>
          <w:szCs w:val="22"/>
        </w:rPr>
        <w:t xml:space="preserve">fat fryer </w:t>
      </w:r>
      <w:r w:rsidR="00FE348C">
        <w:rPr>
          <w:rFonts w:ascii="Cambria" w:hAnsi="Cambria"/>
          <w:sz w:val="22"/>
          <w:szCs w:val="22"/>
        </w:rPr>
        <w:t xml:space="preserve">(must contain grease/oil) </w:t>
      </w:r>
      <w:r w:rsidRPr="00C11E5C">
        <w:rPr>
          <w:rFonts w:ascii="Cambria" w:hAnsi="Cambria"/>
          <w:sz w:val="22"/>
          <w:szCs w:val="22"/>
        </w:rPr>
        <w:t>and set thermostat to 475 degrees.</w:t>
      </w:r>
      <w:r w:rsidR="00FE348C">
        <w:rPr>
          <w:rFonts w:ascii="Cambria" w:hAnsi="Cambria"/>
          <w:sz w:val="22"/>
          <w:szCs w:val="22"/>
        </w:rPr>
        <w:t xml:space="preserve">  </w:t>
      </w:r>
    </w:p>
    <w:p w14:paraId="6EE5C34A" w14:textId="4DCB2208" w:rsidR="00AA784E" w:rsidRDefault="00C11E5C" w:rsidP="0089538B">
      <w:pPr>
        <w:widowControl/>
        <w:numPr>
          <w:ilvl w:val="0"/>
          <w:numId w:val="26"/>
        </w:numPr>
        <w:tabs>
          <w:tab w:val="left" w:pos="-1440"/>
        </w:tabs>
        <w:rPr>
          <w:rFonts w:ascii="Cambria" w:hAnsi="Cambria"/>
          <w:sz w:val="22"/>
          <w:szCs w:val="22"/>
        </w:rPr>
      </w:pPr>
      <w:r w:rsidRPr="00C11E5C">
        <w:rPr>
          <w:rFonts w:ascii="Cambria" w:hAnsi="Cambria"/>
          <w:sz w:val="22"/>
          <w:szCs w:val="22"/>
        </w:rPr>
        <w:t>Use a temperature probe attached to either an analog or digital readout meter</w:t>
      </w:r>
      <w:r w:rsidR="00AA784E">
        <w:rPr>
          <w:rFonts w:ascii="Cambria" w:hAnsi="Cambria"/>
          <w:sz w:val="22"/>
          <w:szCs w:val="22"/>
        </w:rPr>
        <w:t xml:space="preserve"> and insert the probe into the grease/oil to </w:t>
      </w:r>
      <w:r w:rsidRPr="00C11E5C">
        <w:rPr>
          <w:rFonts w:ascii="Cambria" w:hAnsi="Cambria"/>
          <w:sz w:val="22"/>
          <w:szCs w:val="22"/>
        </w:rPr>
        <w:t>test the performance of high</w:t>
      </w:r>
      <w:r w:rsidR="001302CB">
        <w:rPr>
          <w:rFonts w:ascii="Cambria" w:hAnsi="Cambria"/>
          <w:sz w:val="22"/>
          <w:szCs w:val="22"/>
        </w:rPr>
        <w:t>-</w:t>
      </w:r>
      <w:r w:rsidRPr="00C11E5C">
        <w:rPr>
          <w:rFonts w:ascii="Cambria" w:hAnsi="Cambria"/>
          <w:sz w:val="22"/>
          <w:szCs w:val="22"/>
        </w:rPr>
        <w:t xml:space="preserve">limit switch.  </w:t>
      </w:r>
    </w:p>
    <w:p w14:paraId="4915AD59" w14:textId="77777777" w:rsidR="00666EC1" w:rsidRDefault="00C11E5C" w:rsidP="0089538B">
      <w:pPr>
        <w:widowControl/>
        <w:numPr>
          <w:ilvl w:val="0"/>
          <w:numId w:val="26"/>
        </w:numPr>
        <w:tabs>
          <w:tab w:val="left" w:pos="-1440"/>
        </w:tabs>
        <w:rPr>
          <w:rFonts w:ascii="Cambria" w:hAnsi="Cambria"/>
          <w:sz w:val="22"/>
          <w:szCs w:val="22"/>
        </w:rPr>
      </w:pPr>
      <w:r w:rsidRPr="00C11E5C">
        <w:rPr>
          <w:rFonts w:ascii="Cambria" w:hAnsi="Cambria"/>
          <w:sz w:val="22"/>
          <w:szCs w:val="22"/>
        </w:rPr>
        <w:t>The high</w:t>
      </w:r>
      <w:r w:rsidR="001302CB">
        <w:rPr>
          <w:rFonts w:ascii="Cambria" w:hAnsi="Cambria"/>
          <w:sz w:val="22"/>
          <w:szCs w:val="22"/>
        </w:rPr>
        <w:t>-</w:t>
      </w:r>
      <w:r w:rsidRPr="00C11E5C">
        <w:rPr>
          <w:rFonts w:ascii="Cambria" w:hAnsi="Cambria"/>
          <w:sz w:val="22"/>
          <w:szCs w:val="22"/>
        </w:rPr>
        <w:t>limit switch shall engage at a temperature not to exceed 475 degrees.  If temperature exceeds the maximum 475 degrees</w:t>
      </w:r>
      <w:r w:rsidR="00F52548">
        <w:rPr>
          <w:rFonts w:ascii="Cambria" w:hAnsi="Cambria"/>
          <w:sz w:val="22"/>
          <w:szCs w:val="22"/>
        </w:rPr>
        <w:t xml:space="preserve"> and the high-limit switch does not engage, </w:t>
      </w:r>
      <w:r w:rsidR="001302CB">
        <w:rPr>
          <w:rFonts w:ascii="Cambria" w:hAnsi="Cambria"/>
          <w:sz w:val="22"/>
          <w:szCs w:val="22"/>
        </w:rPr>
        <w:t xml:space="preserve">then </w:t>
      </w:r>
      <w:r w:rsidRPr="00C11E5C">
        <w:rPr>
          <w:rFonts w:ascii="Cambria" w:hAnsi="Cambria"/>
          <w:sz w:val="22"/>
          <w:szCs w:val="22"/>
        </w:rPr>
        <w:t>the high</w:t>
      </w:r>
      <w:r w:rsidR="001302CB">
        <w:rPr>
          <w:rFonts w:ascii="Cambria" w:hAnsi="Cambria"/>
          <w:sz w:val="22"/>
          <w:szCs w:val="22"/>
        </w:rPr>
        <w:t>-</w:t>
      </w:r>
      <w:r w:rsidRPr="00C11E5C">
        <w:rPr>
          <w:rFonts w:ascii="Cambria" w:hAnsi="Cambria"/>
          <w:sz w:val="22"/>
          <w:szCs w:val="22"/>
        </w:rPr>
        <w:t xml:space="preserve">limit switch </w:t>
      </w:r>
      <w:r w:rsidR="00A618BE">
        <w:rPr>
          <w:rFonts w:ascii="Cambria" w:hAnsi="Cambria"/>
          <w:sz w:val="22"/>
          <w:szCs w:val="22"/>
        </w:rPr>
        <w:t xml:space="preserve">shall be deemed as </w:t>
      </w:r>
      <w:r w:rsidRPr="00C11E5C">
        <w:rPr>
          <w:rFonts w:ascii="Cambria" w:hAnsi="Cambria"/>
          <w:sz w:val="22"/>
          <w:szCs w:val="22"/>
        </w:rPr>
        <w:t>defective</w:t>
      </w:r>
      <w:r w:rsidR="007E12B1">
        <w:rPr>
          <w:rFonts w:ascii="Cambria" w:hAnsi="Cambria"/>
          <w:sz w:val="22"/>
          <w:szCs w:val="22"/>
        </w:rPr>
        <w:t xml:space="preserve">.  </w:t>
      </w:r>
    </w:p>
    <w:p w14:paraId="35D5C8B1" w14:textId="3E946F93" w:rsidR="00C11E5C" w:rsidRPr="00666EC1" w:rsidRDefault="007E12B1" w:rsidP="0089538B">
      <w:pPr>
        <w:widowControl/>
        <w:numPr>
          <w:ilvl w:val="0"/>
          <w:numId w:val="26"/>
        </w:numPr>
        <w:tabs>
          <w:tab w:val="left" w:pos="-1440"/>
        </w:tabs>
        <w:rPr>
          <w:rFonts w:ascii="Cambria" w:hAnsi="Cambria"/>
          <w:sz w:val="22"/>
          <w:szCs w:val="22"/>
        </w:rPr>
      </w:pPr>
      <w:r>
        <w:rPr>
          <w:rFonts w:ascii="Cambria" w:hAnsi="Cambria"/>
          <w:sz w:val="22"/>
          <w:szCs w:val="22"/>
        </w:rPr>
        <w:t xml:space="preserve">A defective high-limit switch shall be tagged by </w:t>
      </w:r>
      <w:r w:rsidR="00E81843">
        <w:rPr>
          <w:rFonts w:ascii="Cambria" w:hAnsi="Cambria"/>
          <w:sz w:val="22"/>
          <w:szCs w:val="22"/>
        </w:rPr>
        <w:t xml:space="preserve">the technician performing the test.  </w:t>
      </w:r>
      <w:r w:rsidR="00E81843" w:rsidRPr="00666EC1">
        <w:rPr>
          <w:rFonts w:ascii="Cambria" w:hAnsi="Cambria"/>
          <w:sz w:val="22"/>
          <w:szCs w:val="22"/>
        </w:rPr>
        <w:t xml:space="preserve">The tag </w:t>
      </w:r>
      <w:r w:rsidR="00666EC1">
        <w:rPr>
          <w:rFonts w:ascii="Cambria" w:hAnsi="Cambria"/>
          <w:sz w:val="22"/>
          <w:szCs w:val="22"/>
        </w:rPr>
        <w:t xml:space="preserve">used for this purpose </w:t>
      </w:r>
      <w:r w:rsidR="00E81843" w:rsidRPr="00666EC1">
        <w:rPr>
          <w:rFonts w:ascii="Cambria" w:hAnsi="Cambria"/>
          <w:sz w:val="22"/>
          <w:szCs w:val="22"/>
        </w:rPr>
        <w:t>shall be red in color</w:t>
      </w:r>
      <w:r w:rsidR="00F52548" w:rsidRPr="00666EC1">
        <w:rPr>
          <w:rFonts w:ascii="Cambria" w:hAnsi="Cambria"/>
          <w:sz w:val="22"/>
          <w:szCs w:val="22"/>
        </w:rPr>
        <w:t xml:space="preserve"> </w:t>
      </w:r>
      <w:r w:rsidR="007167D4" w:rsidRPr="00666EC1">
        <w:rPr>
          <w:rFonts w:ascii="Cambria" w:hAnsi="Cambria"/>
          <w:sz w:val="22"/>
          <w:szCs w:val="22"/>
        </w:rPr>
        <w:t xml:space="preserve">and must </w:t>
      </w:r>
      <w:r w:rsidR="00C12B86" w:rsidRPr="00666EC1">
        <w:rPr>
          <w:rFonts w:ascii="Cambria" w:hAnsi="Cambria"/>
          <w:sz w:val="22"/>
          <w:szCs w:val="22"/>
        </w:rPr>
        <w:t>contain the names of the company and technician</w:t>
      </w:r>
      <w:r w:rsidR="007167D4" w:rsidRPr="00666EC1">
        <w:rPr>
          <w:rFonts w:ascii="Cambria" w:hAnsi="Cambria"/>
          <w:sz w:val="22"/>
          <w:szCs w:val="22"/>
        </w:rPr>
        <w:t xml:space="preserve">, the date tested, </w:t>
      </w:r>
      <w:r w:rsidR="00E81843" w:rsidRPr="00666EC1">
        <w:rPr>
          <w:rFonts w:ascii="Cambria" w:hAnsi="Cambria"/>
          <w:sz w:val="22"/>
          <w:szCs w:val="22"/>
        </w:rPr>
        <w:t>the reason for the failure</w:t>
      </w:r>
      <w:r w:rsidR="00627FF3" w:rsidRPr="00666EC1">
        <w:rPr>
          <w:rFonts w:ascii="Cambria" w:hAnsi="Cambria"/>
          <w:sz w:val="22"/>
          <w:szCs w:val="22"/>
        </w:rPr>
        <w:t>, and be signed by the technician.</w:t>
      </w:r>
    </w:p>
    <w:p w14:paraId="33FC1D5A" w14:textId="238B8AAB" w:rsidR="00A23756" w:rsidRDefault="00026A46" w:rsidP="0089538B">
      <w:pPr>
        <w:widowControl/>
        <w:numPr>
          <w:ilvl w:val="0"/>
          <w:numId w:val="26"/>
        </w:numPr>
        <w:tabs>
          <w:tab w:val="left" w:pos="-1440"/>
        </w:tabs>
        <w:rPr>
          <w:rFonts w:ascii="Cambria" w:hAnsi="Cambria"/>
          <w:sz w:val="22"/>
          <w:szCs w:val="22"/>
        </w:rPr>
      </w:pPr>
      <w:r>
        <w:rPr>
          <w:rFonts w:ascii="Cambria" w:hAnsi="Cambria"/>
          <w:sz w:val="22"/>
          <w:szCs w:val="22"/>
        </w:rPr>
        <w:t xml:space="preserve">The Certification Tag </w:t>
      </w:r>
      <w:r w:rsidR="0092746A">
        <w:rPr>
          <w:rFonts w:ascii="Cambria" w:hAnsi="Cambria"/>
          <w:sz w:val="22"/>
          <w:szCs w:val="22"/>
        </w:rPr>
        <w:t xml:space="preserve">to indicate a properly </w:t>
      </w:r>
      <w:r>
        <w:rPr>
          <w:rFonts w:ascii="Cambria" w:hAnsi="Cambria"/>
          <w:sz w:val="22"/>
          <w:szCs w:val="22"/>
        </w:rPr>
        <w:t xml:space="preserve">functioning high-limit switch </w:t>
      </w:r>
      <w:r w:rsidR="0092746A">
        <w:rPr>
          <w:rFonts w:ascii="Cambria" w:hAnsi="Cambria"/>
          <w:sz w:val="22"/>
          <w:szCs w:val="22"/>
        </w:rPr>
        <w:t xml:space="preserve">shall be green in color and must contain </w:t>
      </w:r>
      <w:r w:rsidR="00C11E5C" w:rsidRPr="00C11E5C">
        <w:rPr>
          <w:rFonts w:ascii="Cambria" w:hAnsi="Cambria"/>
          <w:sz w:val="22"/>
          <w:szCs w:val="22"/>
        </w:rPr>
        <w:t>the name</w:t>
      </w:r>
      <w:r w:rsidR="0092746A">
        <w:rPr>
          <w:rFonts w:ascii="Cambria" w:hAnsi="Cambria"/>
          <w:sz w:val="22"/>
          <w:szCs w:val="22"/>
        </w:rPr>
        <w:t>s</w:t>
      </w:r>
      <w:r w:rsidR="00C11E5C" w:rsidRPr="00C11E5C">
        <w:rPr>
          <w:rFonts w:ascii="Cambria" w:hAnsi="Cambria"/>
          <w:sz w:val="22"/>
          <w:szCs w:val="22"/>
        </w:rPr>
        <w:t xml:space="preserve"> of the company</w:t>
      </w:r>
      <w:r w:rsidR="0092746A">
        <w:rPr>
          <w:rFonts w:ascii="Cambria" w:hAnsi="Cambria"/>
          <w:sz w:val="22"/>
          <w:szCs w:val="22"/>
        </w:rPr>
        <w:t xml:space="preserve"> and </w:t>
      </w:r>
      <w:r w:rsidR="00C11E5C" w:rsidRPr="00C11E5C">
        <w:rPr>
          <w:rFonts w:ascii="Cambria" w:hAnsi="Cambria"/>
          <w:sz w:val="22"/>
          <w:szCs w:val="22"/>
        </w:rPr>
        <w:t xml:space="preserve">technician, </w:t>
      </w:r>
      <w:r w:rsidR="0092746A">
        <w:rPr>
          <w:rFonts w:ascii="Cambria" w:hAnsi="Cambria"/>
          <w:sz w:val="22"/>
          <w:szCs w:val="22"/>
        </w:rPr>
        <w:t xml:space="preserve">the </w:t>
      </w:r>
      <w:r w:rsidR="00C11E5C" w:rsidRPr="00C11E5C">
        <w:rPr>
          <w:rFonts w:ascii="Cambria" w:hAnsi="Cambria"/>
          <w:sz w:val="22"/>
          <w:szCs w:val="22"/>
        </w:rPr>
        <w:t>date tested</w:t>
      </w:r>
      <w:r w:rsidR="001302CB">
        <w:rPr>
          <w:rFonts w:ascii="Cambria" w:hAnsi="Cambria"/>
          <w:sz w:val="22"/>
          <w:szCs w:val="22"/>
        </w:rPr>
        <w:t xml:space="preserve">, </w:t>
      </w:r>
      <w:r w:rsidR="00C11E5C" w:rsidRPr="00C11E5C">
        <w:rPr>
          <w:rFonts w:ascii="Cambria" w:hAnsi="Cambria"/>
          <w:sz w:val="22"/>
          <w:szCs w:val="22"/>
        </w:rPr>
        <w:t xml:space="preserve">and </w:t>
      </w:r>
      <w:r w:rsidR="0092746A">
        <w:rPr>
          <w:rFonts w:ascii="Cambria" w:hAnsi="Cambria"/>
          <w:sz w:val="22"/>
          <w:szCs w:val="22"/>
        </w:rPr>
        <w:t xml:space="preserve">the </w:t>
      </w:r>
      <w:r w:rsidR="001302CB">
        <w:rPr>
          <w:rFonts w:ascii="Cambria" w:hAnsi="Cambria"/>
          <w:sz w:val="22"/>
          <w:szCs w:val="22"/>
        </w:rPr>
        <w:t xml:space="preserve">equipment </w:t>
      </w:r>
      <w:r w:rsidR="00C11E5C" w:rsidRPr="00C11E5C">
        <w:rPr>
          <w:rFonts w:ascii="Cambria" w:hAnsi="Cambria"/>
          <w:sz w:val="22"/>
          <w:szCs w:val="22"/>
        </w:rPr>
        <w:t xml:space="preserve">condition.  </w:t>
      </w:r>
    </w:p>
    <w:p w14:paraId="6580F1E2" w14:textId="3739129B" w:rsidR="00C11E5C" w:rsidRPr="00C11E5C" w:rsidRDefault="00A23756" w:rsidP="0089538B">
      <w:pPr>
        <w:widowControl/>
        <w:numPr>
          <w:ilvl w:val="0"/>
          <w:numId w:val="26"/>
        </w:numPr>
        <w:tabs>
          <w:tab w:val="left" w:pos="-1440"/>
        </w:tabs>
        <w:rPr>
          <w:rFonts w:ascii="Cambria" w:hAnsi="Cambria"/>
          <w:sz w:val="22"/>
          <w:szCs w:val="22"/>
        </w:rPr>
      </w:pPr>
      <w:r>
        <w:rPr>
          <w:rFonts w:ascii="Cambria" w:hAnsi="Cambria"/>
          <w:sz w:val="22"/>
          <w:szCs w:val="22"/>
        </w:rPr>
        <w:t xml:space="preserve">All tags </w:t>
      </w:r>
      <w:r w:rsidR="00C11E5C" w:rsidRPr="00C11E5C">
        <w:rPr>
          <w:rFonts w:ascii="Cambria" w:hAnsi="Cambria"/>
          <w:sz w:val="22"/>
          <w:szCs w:val="22"/>
        </w:rPr>
        <w:t xml:space="preserve">shall be of the type that can slide into </w:t>
      </w:r>
      <w:r>
        <w:rPr>
          <w:rFonts w:ascii="Cambria" w:hAnsi="Cambria"/>
          <w:sz w:val="22"/>
          <w:szCs w:val="22"/>
        </w:rPr>
        <w:t xml:space="preserve">a </w:t>
      </w:r>
      <w:r w:rsidR="00C11E5C" w:rsidRPr="00C11E5C">
        <w:rPr>
          <w:rFonts w:ascii="Cambria" w:hAnsi="Cambria"/>
          <w:sz w:val="22"/>
          <w:szCs w:val="22"/>
        </w:rPr>
        <w:t>holder already in place</w:t>
      </w:r>
      <w:r>
        <w:rPr>
          <w:rFonts w:ascii="Cambria" w:hAnsi="Cambria"/>
          <w:sz w:val="22"/>
          <w:szCs w:val="22"/>
        </w:rPr>
        <w:t xml:space="preserve">.  Broken or missing holders shall be replaced by the Contractor.  </w:t>
      </w:r>
    </w:p>
    <w:p w14:paraId="1ECC6529" w14:textId="77777777" w:rsidR="00C11E5C" w:rsidRPr="00C11E5C" w:rsidRDefault="00C11E5C" w:rsidP="00C11E5C">
      <w:pPr>
        <w:widowControl/>
        <w:tabs>
          <w:tab w:val="left" w:pos="-1440"/>
        </w:tabs>
        <w:rPr>
          <w:rFonts w:ascii="Cambria" w:hAnsi="Cambria"/>
          <w:sz w:val="22"/>
          <w:szCs w:val="22"/>
        </w:rPr>
      </w:pPr>
    </w:p>
    <w:p w14:paraId="2251AB9D" w14:textId="77777777" w:rsidR="00C11E5C" w:rsidRPr="00C11E5C" w:rsidRDefault="00C11E5C" w:rsidP="00447E55">
      <w:pPr>
        <w:widowControl/>
        <w:numPr>
          <w:ilvl w:val="0"/>
          <w:numId w:val="21"/>
        </w:numPr>
        <w:tabs>
          <w:tab w:val="left" w:pos="-1440"/>
        </w:tabs>
        <w:spacing w:after="240"/>
        <w:rPr>
          <w:rFonts w:ascii="Cambria" w:hAnsi="Cambria"/>
          <w:sz w:val="22"/>
          <w:szCs w:val="22"/>
        </w:rPr>
      </w:pPr>
      <w:r w:rsidRPr="00C11E5C">
        <w:rPr>
          <w:rFonts w:ascii="Cambria" w:hAnsi="Cambria"/>
          <w:sz w:val="22"/>
          <w:szCs w:val="22"/>
        </w:rPr>
        <w:t xml:space="preserve">Test to be conducted semi-annually </w:t>
      </w:r>
      <w:proofErr w:type="gramStart"/>
      <w:r w:rsidRPr="00C11E5C">
        <w:rPr>
          <w:rFonts w:ascii="Cambria" w:hAnsi="Cambria"/>
          <w:sz w:val="22"/>
          <w:szCs w:val="22"/>
        </w:rPr>
        <w:t>coincidental</w:t>
      </w:r>
      <w:proofErr w:type="gramEnd"/>
      <w:r w:rsidRPr="00C11E5C">
        <w:rPr>
          <w:rFonts w:ascii="Cambria" w:hAnsi="Cambria"/>
          <w:sz w:val="22"/>
          <w:szCs w:val="22"/>
        </w:rPr>
        <w:t xml:space="preserve"> with testing of the fixed system.</w:t>
      </w:r>
    </w:p>
    <w:p w14:paraId="2ED89380" w14:textId="7AF9CE00" w:rsidR="00C11E5C" w:rsidRPr="0089538B" w:rsidRDefault="00884E39" w:rsidP="0089538B">
      <w:pPr>
        <w:widowControl/>
        <w:numPr>
          <w:ilvl w:val="0"/>
          <w:numId w:val="21"/>
        </w:numPr>
        <w:tabs>
          <w:tab w:val="left" w:pos="-1440"/>
        </w:tabs>
        <w:rPr>
          <w:rFonts w:ascii="Cambria" w:hAnsi="Cambria"/>
          <w:sz w:val="22"/>
          <w:szCs w:val="22"/>
        </w:rPr>
      </w:pPr>
      <w:r>
        <w:rPr>
          <w:rFonts w:ascii="Cambria" w:hAnsi="Cambria"/>
          <w:sz w:val="22"/>
          <w:szCs w:val="22"/>
        </w:rPr>
        <w:t>Contractor</w:t>
      </w:r>
      <w:r w:rsidR="00C11E5C" w:rsidRPr="00C11E5C">
        <w:rPr>
          <w:rFonts w:ascii="Cambria" w:hAnsi="Cambria"/>
          <w:sz w:val="22"/>
          <w:szCs w:val="22"/>
        </w:rPr>
        <w:t xml:space="preserve"> to service residential installed dry chemical fire extinguisher systems in the event a system should discharge or fail.</w:t>
      </w:r>
      <w:r w:rsidR="0089538B">
        <w:rPr>
          <w:rFonts w:ascii="Cambria" w:hAnsi="Cambria"/>
          <w:sz w:val="22"/>
          <w:szCs w:val="22"/>
        </w:rPr>
        <w:t xml:space="preserve">  </w:t>
      </w:r>
      <w:r w:rsidR="00C11E5C" w:rsidRPr="0089538B">
        <w:rPr>
          <w:rFonts w:ascii="Cambria" w:hAnsi="Cambria"/>
          <w:sz w:val="22"/>
          <w:szCs w:val="22"/>
        </w:rPr>
        <w:t>Service shall consist of the following:</w:t>
      </w:r>
    </w:p>
    <w:p w14:paraId="0BAB25E4" w14:textId="1E67BBFD" w:rsidR="00C11E5C" w:rsidRPr="00C11E5C" w:rsidRDefault="00C11E5C" w:rsidP="00274C91">
      <w:pPr>
        <w:widowControl/>
        <w:numPr>
          <w:ilvl w:val="1"/>
          <w:numId w:val="21"/>
        </w:numPr>
        <w:tabs>
          <w:tab w:val="left" w:pos="-1440"/>
        </w:tabs>
        <w:rPr>
          <w:rFonts w:ascii="Cambria" w:hAnsi="Cambria"/>
          <w:sz w:val="22"/>
          <w:szCs w:val="22"/>
        </w:rPr>
      </w:pPr>
      <w:r w:rsidRPr="00C11E5C">
        <w:rPr>
          <w:rFonts w:ascii="Cambria" w:hAnsi="Cambria"/>
          <w:sz w:val="22"/>
          <w:szCs w:val="22"/>
        </w:rPr>
        <w:t>Mak</w:t>
      </w:r>
      <w:r w:rsidR="0081394F">
        <w:rPr>
          <w:rFonts w:ascii="Cambria" w:hAnsi="Cambria"/>
          <w:sz w:val="22"/>
          <w:szCs w:val="22"/>
        </w:rPr>
        <w:t>e</w:t>
      </w:r>
      <w:r w:rsidRPr="00C11E5C">
        <w:rPr>
          <w:rFonts w:ascii="Cambria" w:hAnsi="Cambria"/>
          <w:sz w:val="22"/>
          <w:szCs w:val="22"/>
        </w:rPr>
        <w:t xml:space="preserve"> required repairs </w:t>
      </w:r>
      <w:r w:rsidR="0081394F">
        <w:rPr>
          <w:rFonts w:ascii="Cambria" w:hAnsi="Cambria"/>
          <w:sz w:val="22"/>
          <w:szCs w:val="22"/>
        </w:rPr>
        <w:t xml:space="preserve">if </w:t>
      </w:r>
      <w:r w:rsidRPr="00C11E5C">
        <w:rPr>
          <w:rFonts w:ascii="Cambria" w:hAnsi="Cambria"/>
          <w:sz w:val="22"/>
          <w:szCs w:val="22"/>
        </w:rPr>
        <w:t>a system discharge</w:t>
      </w:r>
      <w:r w:rsidR="0081394F">
        <w:rPr>
          <w:rFonts w:ascii="Cambria" w:hAnsi="Cambria"/>
          <w:sz w:val="22"/>
          <w:szCs w:val="22"/>
        </w:rPr>
        <w:t>s</w:t>
      </w:r>
      <w:r w:rsidRPr="00C11E5C">
        <w:rPr>
          <w:rFonts w:ascii="Cambria" w:hAnsi="Cambria"/>
          <w:sz w:val="22"/>
          <w:szCs w:val="22"/>
        </w:rPr>
        <w:t xml:space="preserve"> or become</w:t>
      </w:r>
      <w:r w:rsidR="0081394F">
        <w:rPr>
          <w:rFonts w:ascii="Cambria" w:hAnsi="Cambria"/>
          <w:sz w:val="22"/>
          <w:szCs w:val="22"/>
        </w:rPr>
        <w:t>s</w:t>
      </w:r>
      <w:r w:rsidRPr="00C11E5C">
        <w:rPr>
          <w:rFonts w:ascii="Cambria" w:hAnsi="Cambria"/>
          <w:sz w:val="22"/>
          <w:szCs w:val="22"/>
        </w:rPr>
        <w:t xml:space="preserve"> inoperative</w:t>
      </w:r>
      <w:r w:rsidR="00B97EBB">
        <w:rPr>
          <w:rFonts w:ascii="Cambria" w:hAnsi="Cambria"/>
          <w:sz w:val="22"/>
          <w:szCs w:val="22"/>
        </w:rPr>
        <w:t>.  I</w:t>
      </w:r>
      <w:r w:rsidR="0081394F">
        <w:rPr>
          <w:rFonts w:ascii="Cambria" w:hAnsi="Cambria"/>
          <w:sz w:val="22"/>
          <w:szCs w:val="22"/>
        </w:rPr>
        <w:t>f</w:t>
      </w:r>
      <w:r w:rsidRPr="00C11E5C">
        <w:rPr>
          <w:rFonts w:ascii="Cambria" w:hAnsi="Cambria"/>
          <w:sz w:val="22"/>
          <w:szCs w:val="22"/>
        </w:rPr>
        <w:t xml:space="preserve"> a fusible link</w:t>
      </w:r>
      <w:r w:rsidR="00B97EBB">
        <w:rPr>
          <w:rFonts w:ascii="Cambria" w:hAnsi="Cambria"/>
          <w:sz w:val="22"/>
          <w:szCs w:val="22"/>
        </w:rPr>
        <w:t xml:space="preserve"> </w:t>
      </w:r>
      <w:r w:rsidR="00FE69F5">
        <w:rPr>
          <w:rFonts w:ascii="Cambria" w:hAnsi="Cambria"/>
          <w:sz w:val="22"/>
          <w:szCs w:val="22"/>
        </w:rPr>
        <w:t xml:space="preserve">must be </w:t>
      </w:r>
      <w:r w:rsidRPr="00C11E5C">
        <w:rPr>
          <w:rFonts w:ascii="Cambria" w:hAnsi="Cambria"/>
          <w:sz w:val="22"/>
          <w:szCs w:val="22"/>
        </w:rPr>
        <w:t>replaced</w:t>
      </w:r>
      <w:r w:rsidR="00FE69F5">
        <w:rPr>
          <w:rFonts w:ascii="Cambria" w:hAnsi="Cambria"/>
          <w:sz w:val="22"/>
          <w:szCs w:val="22"/>
        </w:rPr>
        <w:t xml:space="preserve">, the replacement </w:t>
      </w:r>
      <w:r w:rsidRPr="00C11E5C">
        <w:rPr>
          <w:rFonts w:ascii="Cambria" w:hAnsi="Cambria"/>
          <w:sz w:val="22"/>
          <w:szCs w:val="22"/>
        </w:rPr>
        <w:t xml:space="preserve">link shall be a five (5) year type.  Link </w:t>
      </w:r>
      <w:proofErr w:type="gramStart"/>
      <w:r w:rsidRPr="00C11E5C">
        <w:rPr>
          <w:rFonts w:ascii="Cambria" w:hAnsi="Cambria"/>
          <w:sz w:val="22"/>
          <w:szCs w:val="22"/>
        </w:rPr>
        <w:t>shall</w:t>
      </w:r>
      <w:proofErr w:type="gramEnd"/>
      <w:r w:rsidRPr="00C11E5C">
        <w:rPr>
          <w:rFonts w:ascii="Cambria" w:hAnsi="Cambria"/>
          <w:sz w:val="22"/>
          <w:szCs w:val="22"/>
        </w:rPr>
        <w:t xml:space="preserve"> be installed so that the date can be readily seen without having to turn it over.</w:t>
      </w:r>
    </w:p>
    <w:p w14:paraId="3FD95633" w14:textId="7B602151" w:rsidR="00C11E5C" w:rsidRPr="00C11E5C" w:rsidRDefault="00C11E5C" w:rsidP="00274C91">
      <w:pPr>
        <w:widowControl/>
        <w:numPr>
          <w:ilvl w:val="1"/>
          <w:numId w:val="21"/>
        </w:numPr>
        <w:tabs>
          <w:tab w:val="left" w:pos="-1440"/>
        </w:tabs>
        <w:rPr>
          <w:rFonts w:ascii="Cambria" w:hAnsi="Cambria"/>
          <w:sz w:val="22"/>
          <w:szCs w:val="22"/>
        </w:rPr>
      </w:pPr>
      <w:r w:rsidRPr="00C11E5C">
        <w:rPr>
          <w:rFonts w:ascii="Cambria" w:hAnsi="Cambria"/>
          <w:sz w:val="22"/>
          <w:szCs w:val="22"/>
        </w:rPr>
        <w:t xml:space="preserve">Adjustment of the cabling tension shall comply with manufacturer specifications.  Once cabling is adjusted, safety pin </w:t>
      </w:r>
      <w:r w:rsidR="007B3155">
        <w:rPr>
          <w:rFonts w:ascii="Cambria" w:hAnsi="Cambria"/>
          <w:sz w:val="22"/>
          <w:szCs w:val="22"/>
        </w:rPr>
        <w:t xml:space="preserve">must be </w:t>
      </w:r>
      <w:r w:rsidRPr="00C11E5C">
        <w:rPr>
          <w:rFonts w:ascii="Cambria" w:hAnsi="Cambria"/>
          <w:sz w:val="22"/>
          <w:szCs w:val="22"/>
        </w:rPr>
        <w:t>remov</w:t>
      </w:r>
      <w:r w:rsidR="007B3155">
        <w:rPr>
          <w:rFonts w:ascii="Cambria" w:hAnsi="Cambria"/>
          <w:sz w:val="22"/>
          <w:szCs w:val="22"/>
        </w:rPr>
        <w:t>able</w:t>
      </w:r>
      <w:r w:rsidRPr="00C11E5C">
        <w:rPr>
          <w:rFonts w:ascii="Cambria" w:hAnsi="Cambria"/>
          <w:sz w:val="22"/>
          <w:szCs w:val="22"/>
        </w:rPr>
        <w:t xml:space="preserve"> from </w:t>
      </w:r>
      <w:r w:rsidR="007B3155">
        <w:rPr>
          <w:rFonts w:ascii="Cambria" w:hAnsi="Cambria"/>
          <w:sz w:val="22"/>
          <w:szCs w:val="22"/>
        </w:rPr>
        <w:t xml:space="preserve">the </w:t>
      </w:r>
      <w:r w:rsidRPr="00C11E5C">
        <w:rPr>
          <w:rFonts w:ascii="Cambria" w:hAnsi="Cambria"/>
          <w:sz w:val="22"/>
          <w:szCs w:val="22"/>
        </w:rPr>
        <w:t xml:space="preserve">safety position in the head without forcing the removal.  </w:t>
      </w:r>
      <w:r w:rsidR="00884E39">
        <w:rPr>
          <w:rFonts w:ascii="Cambria" w:hAnsi="Cambria"/>
          <w:sz w:val="22"/>
          <w:szCs w:val="22"/>
        </w:rPr>
        <w:t>Contractor</w:t>
      </w:r>
      <w:r w:rsidRPr="00C11E5C">
        <w:rPr>
          <w:rFonts w:ascii="Cambria" w:hAnsi="Cambria"/>
          <w:sz w:val="22"/>
          <w:szCs w:val="22"/>
        </w:rPr>
        <w:t xml:space="preserve"> </w:t>
      </w:r>
      <w:proofErr w:type="gramStart"/>
      <w:r w:rsidRPr="00C11E5C">
        <w:rPr>
          <w:rFonts w:ascii="Cambria" w:hAnsi="Cambria"/>
          <w:sz w:val="22"/>
          <w:szCs w:val="22"/>
        </w:rPr>
        <w:t>shall</w:t>
      </w:r>
      <w:proofErr w:type="gramEnd"/>
      <w:r w:rsidRPr="00C11E5C">
        <w:rPr>
          <w:rFonts w:ascii="Cambria" w:hAnsi="Cambria"/>
          <w:sz w:val="22"/>
          <w:szCs w:val="22"/>
        </w:rPr>
        <w:t xml:space="preserve"> remove all safety pins from the assembly and return them to the </w:t>
      </w:r>
      <w:r w:rsidR="00AE3D3E">
        <w:rPr>
          <w:rFonts w:ascii="Cambria" w:hAnsi="Cambria"/>
          <w:sz w:val="22"/>
          <w:szCs w:val="22"/>
        </w:rPr>
        <w:t>site’s p</w:t>
      </w:r>
      <w:r w:rsidRPr="00C11E5C">
        <w:rPr>
          <w:rFonts w:ascii="Cambria" w:hAnsi="Cambria"/>
          <w:sz w:val="22"/>
          <w:szCs w:val="22"/>
        </w:rPr>
        <w:t xml:space="preserve">roperty </w:t>
      </w:r>
      <w:r w:rsidR="00AE3D3E">
        <w:rPr>
          <w:rFonts w:ascii="Cambria" w:hAnsi="Cambria"/>
          <w:sz w:val="22"/>
          <w:szCs w:val="22"/>
        </w:rPr>
        <w:t>m</w:t>
      </w:r>
      <w:r w:rsidRPr="00C11E5C">
        <w:rPr>
          <w:rFonts w:ascii="Cambria" w:hAnsi="Cambria"/>
          <w:sz w:val="22"/>
          <w:szCs w:val="22"/>
        </w:rPr>
        <w:t>anager</w:t>
      </w:r>
      <w:r w:rsidR="00AE3D3E">
        <w:rPr>
          <w:rFonts w:ascii="Cambria" w:hAnsi="Cambria"/>
          <w:sz w:val="22"/>
          <w:szCs w:val="22"/>
        </w:rPr>
        <w:t xml:space="preserve"> or their </w:t>
      </w:r>
      <w:proofErr w:type="gramStart"/>
      <w:r w:rsidR="00AE3D3E">
        <w:rPr>
          <w:rFonts w:ascii="Cambria" w:hAnsi="Cambria"/>
          <w:sz w:val="22"/>
          <w:szCs w:val="22"/>
        </w:rPr>
        <w:t>designee</w:t>
      </w:r>
      <w:proofErr w:type="gramEnd"/>
      <w:r w:rsidR="00AE3D3E">
        <w:rPr>
          <w:rFonts w:ascii="Cambria" w:hAnsi="Cambria"/>
          <w:sz w:val="22"/>
          <w:szCs w:val="22"/>
        </w:rPr>
        <w:t xml:space="preserve">. </w:t>
      </w:r>
    </w:p>
    <w:p w14:paraId="0FCCA91D" w14:textId="40B3FC98" w:rsidR="00C11E5C" w:rsidRPr="00C11E5C" w:rsidRDefault="00C11E5C" w:rsidP="00274C91">
      <w:pPr>
        <w:widowControl/>
        <w:numPr>
          <w:ilvl w:val="1"/>
          <w:numId w:val="21"/>
        </w:numPr>
        <w:tabs>
          <w:tab w:val="left" w:pos="-1440"/>
        </w:tabs>
        <w:rPr>
          <w:rFonts w:ascii="Cambria" w:hAnsi="Cambria"/>
          <w:sz w:val="22"/>
          <w:szCs w:val="22"/>
        </w:rPr>
      </w:pPr>
      <w:r w:rsidRPr="00C11E5C">
        <w:rPr>
          <w:rFonts w:ascii="Cambria" w:hAnsi="Cambria"/>
          <w:sz w:val="22"/>
          <w:szCs w:val="22"/>
        </w:rPr>
        <w:t>Cylinder shall be weighed</w:t>
      </w:r>
      <w:r w:rsidR="00AE3D3E">
        <w:rPr>
          <w:rFonts w:ascii="Cambria" w:hAnsi="Cambria"/>
          <w:sz w:val="22"/>
          <w:szCs w:val="22"/>
        </w:rPr>
        <w:t xml:space="preserve">, </w:t>
      </w:r>
      <w:r w:rsidRPr="00C11E5C">
        <w:rPr>
          <w:rFonts w:ascii="Cambria" w:hAnsi="Cambria"/>
          <w:sz w:val="22"/>
          <w:szCs w:val="22"/>
        </w:rPr>
        <w:t xml:space="preserve">and </w:t>
      </w:r>
      <w:r w:rsidR="00AE3D3E">
        <w:rPr>
          <w:rFonts w:ascii="Cambria" w:hAnsi="Cambria"/>
          <w:sz w:val="22"/>
          <w:szCs w:val="22"/>
        </w:rPr>
        <w:t xml:space="preserve">the </w:t>
      </w:r>
      <w:r w:rsidRPr="00C11E5C">
        <w:rPr>
          <w:rFonts w:ascii="Cambria" w:hAnsi="Cambria"/>
          <w:sz w:val="22"/>
          <w:szCs w:val="22"/>
        </w:rPr>
        <w:t xml:space="preserve">gauge checked to </w:t>
      </w:r>
      <w:proofErr w:type="gramStart"/>
      <w:r w:rsidRPr="00C11E5C">
        <w:rPr>
          <w:rFonts w:ascii="Cambria" w:hAnsi="Cambria"/>
          <w:sz w:val="22"/>
          <w:szCs w:val="22"/>
        </w:rPr>
        <w:t>assure</w:t>
      </w:r>
      <w:proofErr w:type="gramEnd"/>
      <w:r w:rsidRPr="00C11E5C">
        <w:rPr>
          <w:rFonts w:ascii="Cambria" w:hAnsi="Cambria"/>
          <w:sz w:val="22"/>
          <w:szCs w:val="22"/>
        </w:rPr>
        <w:t xml:space="preserve"> the needle is in the target area.  After this is completed, cylinder shall be returned to the system assembly and rearmed.</w:t>
      </w:r>
    </w:p>
    <w:p w14:paraId="3980750F" w14:textId="4CAF2B53" w:rsidR="00C11E5C" w:rsidRPr="00C11E5C" w:rsidRDefault="00C11E5C" w:rsidP="00274C91">
      <w:pPr>
        <w:widowControl/>
        <w:numPr>
          <w:ilvl w:val="1"/>
          <w:numId w:val="21"/>
        </w:numPr>
        <w:tabs>
          <w:tab w:val="left" w:pos="-1440"/>
        </w:tabs>
        <w:rPr>
          <w:rFonts w:ascii="Cambria" w:hAnsi="Cambria"/>
          <w:sz w:val="22"/>
          <w:szCs w:val="22"/>
        </w:rPr>
      </w:pPr>
      <w:r w:rsidRPr="00C11E5C">
        <w:rPr>
          <w:rFonts w:ascii="Cambria" w:hAnsi="Cambria"/>
          <w:sz w:val="22"/>
          <w:szCs w:val="22"/>
        </w:rPr>
        <w:t>All nozzles shall be checked for cleanliness and any problems or replacements required shall be brought to the attention of the</w:t>
      </w:r>
      <w:r w:rsidR="00AE3D3E">
        <w:rPr>
          <w:rFonts w:ascii="Cambria" w:hAnsi="Cambria"/>
          <w:sz w:val="22"/>
          <w:szCs w:val="22"/>
        </w:rPr>
        <w:t xml:space="preserve"> site’s p</w:t>
      </w:r>
      <w:r w:rsidRPr="00C11E5C">
        <w:rPr>
          <w:rFonts w:ascii="Cambria" w:hAnsi="Cambria"/>
          <w:sz w:val="22"/>
          <w:szCs w:val="22"/>
        </w:rPr>
        <w:t xml:space="preserve">roperty </w:t>
      </w:r>
      <w:r w:rsidR="00AE3D3E">
        <w:rPr>
          <w:rFonts w:ascii="Cambria" w:hAnsi="Cambria"/>
          <w:sz w:val="22"/>
          <w:szCs w:val="22"/>
        </w:rPr>
        <w:t>m</w:t>
      </w:r>
      <w:r w:rsidRPr="00C11E5C">
        <w:rPr>
          <w:rFonts w:ascii="Cambria" w:hAnsi="Cambria"/>
          <w:sz w:val="22"/>
          <w:szCs w:val="22"/>
        </w:rPr>
        <w:t>anager</w:t>
      </w:r>
      <w:r w:rsidR="00AE3D3E">
        <w:rPr>
          <w:rFonts w:ascii="Cambria" w:hAnsi="Cambria"/>
          <w:sz w:val="22"/>
          <w:szCs w:val="22"/>
        </w:rPr>
        <w:t xml:space="preserve"> or their </w:t>
      </w:r>
      <w:proofErr w:type="gramStart"/>
      <w:r w:rsidR="00AE3D3E">
        <w:rPr>
          <w:rFonts w:ascii="Cambria" w:hAnsi="Cambria"/>
          <w:sz w:val="22"/>
          <w:szCs w:val="22"/>
        </w:rPr>
        <w:t>designee</w:t>
      </w:r>
      <w:proofErr w:type="gramEnd"/>
      <w:r w:rsidR="00AE3D3E">
        <w:rPr>
          <w:rFonts w:ascii="Cambria" w:hAnsi="Cambria"/>
          <w:sz w:val="22"/>
          <w:szCs w:val="22"/>
        </w:rPr>
        <w:t xml:space="preserve">. </w:t>
      </w:r>
    </w:p>
    <w:p w14:paraId="10178AC8" w14:textId="1DE8A1F8" w:rsidR="00C11E5C" w:rsidRPr="00C11E5C" w:rsidRDefault="00C11E5C" w:rsidP="00274C91">
      <w:pPr>
        <w:widowControl/>
        <w:numPr>
          <w:ilvl w:val="1"/>
          <w:numId w:val="21"/>
        </w:numPr>
        <w:tabs>
          <w:tab w:val="left" w:pos="-1440"/>
        </w:tabs>
        <w:rPr>
          <w:rFonts w:ascii="Cambria" w:hAnsi="Cambria"/>
          <w:sz w:val="22"/>
          <w:szCs w:val="22"/>
        </w:rPr>
      </w:pPr>
      <w:r w:rsidRPr="00C11E5C">
        <w:rPr>
          <w:rFonts w:ascii="Cambria" w:hAnsi="Cambria"/>
          <w:sz w:val="22"/>
          <w:szCs w:val="22"/>
        </w:rPr>
        <w:t>A test shall be conducted with the test switch to ascertain that the electric or gas is automatically shut down.  During this test</w:t>
      </w:r>
      <w:r w:rsidR="00AE3D3E">
        <w:rPr>
          <w:rFonts w:ascii="Cambria" w:hAnsi="Cambria"/>
          <w:sz w:val="22"/>
          <w:szCs w:val="22"/>
        </w:rPr>
        <w:t xml:space="preserve">, </w:t>
      </w:r>
      <w:r w:rsidRPr="00C11E5C">
        <w:rPr>
          <w:rFonts w:ascii="Cambria" w:hAnsi="Cambria"/>
          <w:sz w:val="22"/>
          <w:szCs w:val="22"/>
        </w:rPr>
        <w:t xml:space="preserve">an audible </w:t>
      </w:r>
      <w:r w:rsidR="00AE3D3E">
        <w:rPr>
          <w:rFonts w:ascii="Cambria" w:hAnsi="Cambria"/>
          <w:sz w:val="22"/>
          <w:szCs w:val="22"/>
        </w:rPr>
        <w:t xml:space="preserve">sound </w:t>
      </w:r>
      <w:r w:rsidRPr="00C11E5C">
        <w:rPr>
          <w:rFonts w:ascii="Cambria" w:hAnsi="Cambria"/>
          <w:sz w:val="22"/>
          <w:szCs w:val="22"/>
        </w:rPr>
        <w:t xml:space="preserve">with flashing strobe </w:t>
      </w:r>
      <w:proofErr w:type="gramStart"/>
      <w:r w:rsidRPr="00C11E5C">
        <w:rPr>
          <w:rFonts w:ascii="Cambria" w:hAnsi="Cambria"/>
          <w:sz w:val="22"/>
          <w:szCs w:val="22"/>
        </w:rPr>
        <w:t>shall</w:t>
      </w:r>
      <w:proofErr w:type="gramEnd"/>
      <w:r w:rsidRPr="00C11E5C">
        <w:rPr>
          <w:rFonts w:ascii="Cambria" w:hAnsi="Cambria"/>
          <w:sz w:val="22"/>
          <w:szCs w:val="22"/>
        </w:rPr>
        <w:t xml:space="preserve"> activate.  </w:t>
      </w:r>
      <w:r w:rsidR="00884E39">
        <w:rPr>
          <w:rFonts w:ascii="Cambria" w:hAnsi="Cambria"/>
          <w:sz w:val="22"/>
          <w:szCs w:val="22"/>
        </w:rPr>
        <w:t>Contractor</w:t>
      </w:r>
      <w:r w:rsidRPr="00C11E5C">
        <w:rPr>
          <w:rFonts w:ascii="Cambria" w:hAnsi="Cambria"/>
          <w:sz w:val="22"/>
          <w:szCs w:val="22"/>
        </w:rPr>
        <w:t xml:space="preserve"> shall ascertain that the audible </w:t>
      </w:r>
      <w:r w:rsidR="009A166A">
        <w:rPr>
          <w:rFonts w:ascii="Cambria" w:hAnsi="Cambria"/>
          <w:sz w:val="22"/>
          <w:szCs w:val="22"/>
        </w:rPr>
        <w:t xml:space="preserve">sound </w:t>
      </w:r>
      <w:r w:rsidRPr="00C11E5C">
        <w:rPr>
          <w:rFonts w:ascii="Cambria" w:hAnsi="Cambria"/>
          <w:sz w:val="22"/>
          <w:szCs w:val="22"/>
        </w:rPr>
        <w:t xml:space="preserve">and strobe </w:t>
      </w:r>
      <w:proofErr w:type="gramStart"/>
      <w:r w:rsidRPr="00C11E5C">
        <w:rPr>
          <w:rFonts w:ascii="Cambria" w:hAnsi="Cambria"/>
          <w:sz w:val="22"/>
          <w:szCs w:val="22"/>
        </w:rPr>
        <w:t>works</w:t>
      </w:r>
      <w:proofErr w:type="gramEnd"/>
      <w:r w:rsidRPr="00C11E5C">
        <w:rPr>
          <w:rFonts w:ascii="Cambria" w:hAnsi="Cambria"/>
          <w:sz w:val="22"/>
          <w:szCs w:val="22"/>
        </w:rPr>
        <w:t xml:space="preserve"> on all systems.  </w:t>
      </w:r>
      <w:r w:rsidR="009A166A">
        <w:rPr>
          <w:rFonts w:ascii="Cambria" w:hAnsi="Cambria"/>
          <w:sz w:val="22"/>
          <w:szCs w:val="22"/>
        </w:rPr>
        <w:t xml:space="preserve">If found </w:t>
      </w:r>
      <w:r w:rsidRPr="00C11E5C">
        <w:rPr>
          <w:rFonts w:ascii="Cambria" w:hAnsi="Cambria"/>
          <w:sz w:val="22"/>
          <w:szCs w:val="22"/>
        </w:rPr>
        <w:t xml:space="preserve">defective, </w:t>
      </w:r>
      <w:r w:rsidR="009A166A">
        <w:rPr>
          <w:rFonts w:ascii="Cambria" w:hAnsi="Cambria"/>
          <w:sz w:val="22"/>
          <w:szCs w:val="22"/>
        </w:rPr>
        <w:t>then report it to the site’s p</w:t>
      </w:r>
      <w:r w:rsidRPr="00C11E5C">
        <w:rPr>
          <w:rFonts w:ascii="Cambria" w:hAnsi="Cambria"/>
          <w:sz w:val="22"/>
          <w:szCs w:val="22"/>
        </w:rPr>
        <w:t xml:space="preserve">roperty </w:t>
      </w:r>
      <w:r w:rsidR="009A166A">
        <w:rPr>
          <w:rFonts w:ascii="Cambria" w:hAnsi="Cambria"/>
          <w:sz w:val="22"/>
          <w:szCs w:val="22"/>
        </w:rPr>
        <w:t>m</w:t>
      </w:r>
      <w:r w:rsidRPr="00C11E5C">
        <w:rPr>
          <w:rFonts w:ascii="Cambria" w:hAnsi="Cambria"/>
          <w:sz w:val="22"/>
          <w:szCs w:val="22"/>
        </w:rPr>
        <w:t>anager</w:t>
      </w:r>
      <w:r w:rsidR="009A166A">
        <w:rPr>
          <w:rFonts w:ascii="Cambria" w:hAnsi="Cambria"/>
          <w:sz w:val="22"/>
          <w:szCs w:val="22"/>
        </w:rPr>
        <w:t xml:space="preserve"> or their designee. </w:t>
      </w:r>
    </w:p>
    <w:p w14:paraId="7233D553" w14:textId="77777777" w:rsidR="00C11E5C" w:rsidRPr="00C11E5C" w:rsidRDefault="00C11E5C" w:rsidP="00C11E5C">
      <w:pPr>
        <w:widowControl/>
        <w:tabs>
          <w:tab w:val="left" w:pos="-1440"/>
        </w:tabs>
        <w:rPr>
          <w:rFonts w:ascii="Cambria" w:hAnsi="Cambria"/>
          <w:sz w:val="22"/>
          <w:szCs w:val="22"/>
        </w:rPr>
      </w:pPr>
    </w:p>
    <w:p w14:paraId="498BB39C" w14:textId="6BB1C4AC" w:rsidR="00C11E5C" w:rsidRPr="004912DA" w:rsidRDefault="004912DA" w:rsidP="00C11E5C">
      <w:pPr>
        <w:widowControl/>
        <w:tabs>
          <w:tab w:val="left" w:pos="-1440"/>
        </w:tabs>
        <w:rPr>
          <w:rFonts w:ascii="Cambria" w:hAnsi="Cambria"/>
          <w:b/>
          <w:bCs/>
          <w:sz w:val="22"/>
          <w:szCs w:val="22"/>
          <w:u w:val="single"/>
        </w:rPr>
      </w:pPr>
      <w:r w:rsidRPr="004912DA">
        <w:rPr>
          <w:rFonts w:ascii="Cambria" w:hAnsi="Cambria"/>
          <w:b/>
          <w:bCs/>
          <w:sz w:val="22"/>
          <w:szCs w:val="22"/>
          <w:u w:val="single"/>
        </w:rPr>
        <w:t>Fire Sprinkler Systems:</w:t>
      </w:r>
    </w:p>
    <w:p w14:paraId="44E4A579" w14:textId="77777777" w:rsidR="00C11E5C" w:rsidRPr="00C11E5C" w:rsidRDefault="00C11E5C" w:rsidP="00C11E5C">
      <w:pPr>
        <w:widowControl/>
        <w:numPr>
          <w:ilvl w:val="0"/>
          <w:numId w:val="17"/>
        </w:numPr>
        <w:tabs>
          <w:tab w:val="left" w:pos="-1440"/>
        </w:tabs>
        <w:rPr>
          <w:rFonts w:ascii="Cambria" w:hAnsi="Cambria"/>
          <w:sz w:val="22"/>
          <w:szCs w:val="22"/>
        </w:rPr>
      </w:pPr>
      <w:r w:rsidRPr="00C11E5C">
        <w:rPr>
          <w:rFonts w:ascii="Cambria" w:hAnsi="Cambria"/>
          <w:sz w:val="22"/>
          <w:szCs w:val="22"/>
        </w:rPr>
        <w:t>A main drain test shall be conducted annually at each system riser.</w:t>
      </w:r>
    </w:p>
    <w:p w14:paraId="12ACDDAA" w14:textId="369499D2" w:rsidR="00C11E5C" w:rsidRPr="00C11E5C" w:rsidRDefault="00C11E5C" w:rsidP="00C11E5C">
      <w:pPr>
        <w:widowControl/>
        <w:numPr>
          <w:ilvl w:val="0"/>
          <w:numId w:val="17"/>
        </w:numPr>
        <w:tabs>
          <w:tab w:val="left" w:pos="-1440"/>
        </w:tabs>
        <w:rPr>
          <w:rFonts w:ascii="Cambria" w:hAnsi="Cambria"/>
          <w:sz w:val="22"/>
          <w:szCs w:val="22"/>
        </w:rPr>
      </w:pPr>
      <w:r w:rsidRPr="00C11E5C">
        <w:rPr>
          <w:rFonts w:ascii="Cambria" w:hAnsi="Cambria"/>
          <w:sz w:val="22"/>
          <w:szCs w:val="22"/>
        </w:rPr>
        <w:t xml:space="preserve">Visually inspect condition of sprinkler heads, piping, hangers, control valve piping, control valves and hangers.  </w:t>
      </w:r>
      <w:r w:rsidR="00EE7C9A">
        <w:rPr>
          <w:rFonts w:ascii="Cambria" w:hAnsi="Cambria"/>
          <w:sz w:val="22"/>
          <w:szCs w:val="22"/>
        </w:rPr>
        <w:t>Annually, m</w:t>
      </w:r>
      <w:r w:rsidRPr="00C11E5C">
        <w:rPr>
          <w:rFonts w:ascii="Cambria" w:hAnsi="Cambria"/>
          <w:sz w:val="22"/>
          <w:szCs w:val="22"/>
        </w:rPr>
        <w:t xml:space="preserve">ake a complete report of any sprinkler heads that are loaded, corroded, or over fifty (50) years old, or </w:t>
      </w:r>
      <w:r w:rsidR="007E6838">
        <w:rPr>
          <w:rFonts w:ascii="Cambria" w:hAnsi="Cambria"/>
          <w:sz w:val="22"/>
          <w:szCs w:val="22"/>
        </w:rPr>
        <w:t xml:space="preserve">any </w:t>
      </w:r>
      <w:r w:rsidRPr="00C11E5C">
        <w:rPr>
          <w:rFonts w:ascii="Cambria" w:hAnsi="Cambria"/>
          <w:sz w:val="22"/>
          <w:szCs w:val="22"/>
        </w:rPr>
        <w:t>sagged piping that may require leveling with new hangers to attempt to eliminate winter trouble.</w:t>
      </w:r>
    </w:p>
    <w:p w14:paraId="0CC079E9" w14:textId="0F12D63D" w:rsidR="00C11E5C" w:rsidRPr="00C11E5C" w:rsidRDefault="00A2157F" w:rsidP="00C11E5C">
      <w:pPr>
        <w:widowControl/>
        <w:numPr>
          <w:ilvl w:val="0"/>
          <w:numId w:val="17"/>
        </w:numPr>
        <w:tabs>
          <w:tab w:val="left" w:pos="-1440"/>
        </w:tabs>
        <w:rPr>
          <w:rFonts w:ascii="Cambria" w:hAnsi="Cambria"/>
          <w:sz w:val="22"/>
          <w:szCs w:val="22"/>
        </w:rPr>
      </w:pPr>
      <w:r>
        <w:rPr>
          <w:rFonts w:ascii="Cambria" w:hAnsi="Cambria"/>
          <w:sz w:val="22"/>
          <w:szCs w:val="22"/>
        </w:rPr>
        <w:t>Annually i</w:t>
      </w:r>
      <w:r w:rsidR="00C11E5C" w:rsidRPr="00C11E5C">
        <w:rPr>
          <w:rFonts w:ascii="Cambria" w:hAnsi="Cambria"/>
          <w:sz w:val="22"/>
          <w:szCs w:val="22"/>
        </w:rPr>
        <w:t>nspect, test</w:t>
      </w:r>
      <w:r>
        <w:rPr>
          <w:rFonts w:ascii="Cambria" w:hAnsi="Cambria"/>
          <w:sz w:val="22"/>
          <w:szCs w:val="22"/>
        </w:rPr>
        <w:t>,</w:t>
      </w:r>
      <w:r w:rsidR="00C11E5C" w:rsidRPr="00C11E5C">
        <w:rPr>
          <w:rFonts w:ascii="Cambria" w:hAnsi="Cambria"/>
          <w:sz w:val="22"/>
          <w:szCs w:val="22"/>
        </w:rPr>
        <w:t xml:space="preserve"> and operate post</w:t>
      </w:r>
      <w:r>
        <w:rPr>
          <w:rFonts w:ascii="Cambria" w:hAnsi="Cambria"/>
          <w:sz w:val="22"/>
          <w:szCs w:val="22"/>
        </w:rPr>
        <w:t>-</w:t>
      </w:r>
      <w:r w:rsidR="00C11E5C" w:rsidRPr="00C11E5C">
        <w:rPr>
          <w:rFonts w:ascii="Cambria" w:hAnsi="Cambria"/>
          <w:sz w:val="22"/>
          <w:szCs w:val="22"/>
        </w:rPr>
        <w:t xml:space="preserve">indicator valves.  Remove top and lubricate target, glass sliding section for serviceability of operation.  If target is not legible, </w:t>
      </w:r>
      <w:r>
        <w:rPr>
          <w:rFonts w:ascii="Cambria" w:hAnsi="Cambria"/>
          <w:sz w:val="22"/>
          <w:szCs w:val="22"/>
        </w:rPr>
        <w:t xml:space="preserve">then </w:t>
      </w:r>
      <w:r w:rsidR="00C11E5C" w:rsidRPr="00C11E5C">
        <w:rPr>
          <w:rFonts w:ascii="Cambria" w:hAnsi="Cambria"/>
          <w:sz w:val="22"/>
          <w:szCs w:val="22"/>
        </w:rPr>
        <w:t>clean, paint letters, repair</w:t>
      </w:r>
      <w:r w:rsidR="004D3E12">
        <w:rPr>
          <w:rFonts w:ascii="Cambria" w:hAnsi="Cambria"/>
          <w:sz w:val="22"/>
          <w:szCs w:val="22"/>
        </w:rPr>
        <w:t xml:space="preserve">, </w:t>
      </w:r>
      <w:r w:rsidR="00C11E5C" w:rsidRPr="00C11E5C">
        <w:rPr>
          <w:rFonts w:ascii="Cambria" w:hAnsi="Cambria"/>
          <w:sz w:val="22"/>
          <w:szCs w:val="22"/>
        </w:rPr>
        <w:t xml:space="preserve">or replace.  If glass is foggy, </w:t>
      </w:r>
      <w:r w:rsidR="004D3E12">
        <w:rPr>
          <w:rFonts w:ascii="Cambria" w:hAnsi="Cambria"/>
          <w:sz w:val="22"/>
          <w:szCs w:val="22"/>
        </w:rPr>
        <w:t xml:space="preserve">then </w:t>
      </w:r>
      <w:r w:rsidR="00C11E5C" w:rsidRPr="00C11E5C">
        <w:rPr>
          <w:rFonts w:ascii="Cambria" w:hAnsi="Cambria"/>
          <w:sz w:val="22"/>
          <w:szCs w:val="22"/>
        </w:rPr>
        <w:t>repair or replace.</w:t>
      </w:r>
    </w:p>
    <w:p w14:paraId="4F118722" w14:textId="2E8C04AB" w:rsidR="00C11E5C" w:rsidRPr="00C11E5C" w:rsidRDefault="00C11E5C" w:rsidP="00C11E5C">
      <w:pPr>
        <w:widowControl/>
        <w:numPr>
          <w:ilvl w:val="0"/>
          <w:numId w:val="17"/>
        </w:numPr>
        <w:tabs>
          <w:tab w:val="left" w:pos="-1440"/>
        </w:tabs>
        <w:rPr>
          <w:rFonts w:ascii="Cambria" w:hAnsi="Cambria"/>
          <w:sz w:val="22"/>
          <w:szCs w:val="22"/>
        </w:rPr>
      </w:pPr>
      <w:r w:rsidRPr="00C11E5C">
        <w:rPr>
          <w:rFonts w:ascii="Cambria" w:hAnsi="Cambria"/>
          <w:sz w:val="22"/>
          <w:szCs w:val="22"/>
        </w:rPr>
        <w:t>Inspect, test, lubricate</w:t>
      </w:r>
      <w:r w:rsidR="004D3E12">
        <w:rPr>
          <w:rFonts w:ascii="Cambria" w:hAnsi="Cambria"/>
          <w:sz w:val="22"/>
          <w:szCs w:val="22"/>
        </w:rPr>
        <w:t>,</w:t>
      </w:r>
      <w:r w:rsidRPr="00C11E5C">
        <w:rPr>
          <w:rFonts w:ascii="Cambria" w:hAnsi="Cambria"/>
          <w:sz w:val="22"/>
          <w:szCs w:val="22"/>
        </w:rPr>
        <w:t xml:space="preserve"> and operate screw and yoke valves to insure serviceability.  </w:t>
      </w:r>
      <w:r w:rsidR="004D3E12">
        <w:rPr>
          <w:rFonts w:ascii="Cambria" w:hAnsi="Cambria"/>
          <w:sz w:val="22"/>
          <w:szCs w:val="22"/>
        </w:rPr>
        <w:t>Either annually or as often as needed, t</w:t>
      </w:r>
      <w:r w:rsidRPr="00C11E5C">
        <w:rPr>
          <w:rFonts w:ascii="Cambria" w:hAnsi="Cambria"/>
          <w:sz w:val="22"/>
          <w:szCs w:val="22"/>
        </w:rPr>
        <w:t>ighten packing glands if required</w:t>
      </w:r>
      <w:r w:rsidR="00CB2EFC">
        <w:rPr>
          <w:rFonts w:ascii="Cambria" w:hAnsi="Cambria"/>
          <w:sz w:val="22"/>
          <w:szCs w:val="22"/>
        </w:rPr>
        <w:t>.</w:t>
      </w:r>
    </w:p>
    <w:p w14:paraId="6E79F2A0" w14:textId="4A65752F" w:rsidR="00C11E5C" w:rsidRDefault="00CB2EFC" w:rsidP="00C11E5C">
      <w:pPr>
        <w:widowControl/>
        <w:numPr>
          <w:ilvl w:val="0"/>
          <w:numId w:val="17"/>
        </w:numPr>
        <w:tabs>
          <w:tab w:val="left" w:pos="-1440"/>
        </w:tabs>
        <w:rPr>
          <w:rFonts w:ascii="Cambria" w:hAnsi="Cambria"/>
          <w:sz w:val="22"/>
          <w:szCs w:val="22"/>
        </w:rPr>
      </w:pPr>
      <w:r>
        <w:rPr>
          <w:rFonts w:ascii="Cambria" w:hAnsi="Cambria"/>
          <w:sz w:val="22"/>
          <w:szCs w:val="22"/>
        </w:rPr>
        <w:t>Either annually or as often as needed, i</w:t>
      </w:r>
      <w:r w:rsidR="00C11E5C" w:rsidRPr="00C11E5C">
        <w:rPr>
          <w:rFonts w:ascii="Cambria" w:hAnsi="Cambria"/>
          <w:sz w:val="22"/>
          <w:szCs w:val="22"/>
        </w:rPr>
        <w:t>nspect and clean water and air seats on each of the dry pipe valves, properly prime</w:t>
      </w:r>
      <w:r>
        <w:rPr>
          <w:rFonts w:ascii="Cambria" w:hAnsi="Cambria"/>
          <w:sz w:val="22"/>
          <w:szCs w:val="22"/>
        </w:rPr>
        <w:t xml:space="preserve">, </w:t>
      </w:r>
      <w:r w:rsidR="00C11E5C" w:rsidRPr="00C11E5C">
        <w:rPr>
          <w:rFonts w:ascii="Cambria" w:hAnsi="Cambria"/>
          <w:sz w:val="22"/>
          <w:szCs w:val="22"/>
        </w:rPr>
        <w:t>and reset.</w:t>
      </w:r>
      <w:r>
        <w:rPr>
          <w:rFonts w:ascii="Cambria" w:hAnsi="Cambria"/>
          <w:sz w:val="22"/>
          <w:szCs w:val="22"/>
        </w:rPr>
        <w:t xml:space="preserve"> </w:t>
      </w:r>
      <w:r w:rsidR="00C11E5C" w:rsidRPr="00C11E5C">
        <w:rPr>
          <w:rFonts w:ascii="Cambria" w:hAnsi="Cambria"/>
          <w:sz w:val="22"/>
          <w:szCs w:val="22"/>
        </w:rPr>
        <w:t xml:space="preserve"> Low point drains (dry pipe systems) </w:t>
      </w:r>
      <w:r w:rsidR="00F274DE">
        <w:rPr>
          <w:rFonts w:ascii="Cambria" w:hAnsi="Cambria"/>
          <w:sz w:val="22"/>
          <w:szCs w:val="22"/>
        </w:rPr>
        <w:t xml:space="preserve">shall be </w:t>
      </w:r>
      <w:r w:rsidR="00C11E5C" w:rsidRPr="00C11E5C">
        <w:rPr>
          <w:rFonts w:ascii="Cambria" w:hAnsi="Cambria"/>
          <w:sz w:val="22"/>
          <w:szCs w:val="22"/>
        </w:rPr>
        <w:t>exercised prior to freezing</w:t>
      </w:r>
      <w:r w:rsidR="00F274DE">
        <w:rPr>
          <w:rFonts w:ascii="Cambria" w:hAnsi="Cambria"/>
          <w:sz w:val="22"/>
          <w:szCs w:val="22"/>
        </w:rPr>
        <w:t xml:space="preserve"> or as often </w:t>
      </w:r>
      <w:r w:rsidR="00C11E5C" w:rsidRPr="00C11E5C">
        <w:rPr>
          <w:rFonts w:ascii="Cambria" w:hAnsi="Cambria"/>
          <w:sz w:val="22"/>
          <w:szCs w:val="22"/>
        </w:rPr>
        <w:t>as needed.</w:t>
      </w:r>
    </w:p>
    <w:p w14:paraId="314D5DF9" w14:textId="77777777" w:rsidR="00F274DE" w:rsidRPr="00C11E5C" w:rsidRDefault="00F274DE" w:rsidP="00F274DE">
      <w:pPr>
        <w:widowControl/>
        <w:tabs>
          <w:tab w:val="left" w:pos="-1440"/>
        </w:tabs>
        <w:ind w:left="720"/>
        <w:rPr>
          <w:rFonts w:ascii="Cambria" w:hAnsi="Cambria"/>
          <w:sz w:val="22"/>
          <w:szCs w:val="22"/>
        </w:rPr>
      </w:pPr>
    </w:p>
    <w:p w14:paraId="575DC4B5" w14:textId="77777777" w:rsidR="00C11E5C" w:rsidRPr="00C11E5C" w:rsidRDefault="00C11E5C" w:rsidP="00C11E5C">
      <w:pPr>
        <w:widowControl/>
        <w:numPr>
          <w:ilvl w:val="0"/>
          <w:numId w:val="17"/>
        </w:numPr>
        <w:tabs>
          <w:tab w:val="left" w:pos="-1440"/>
        </w:tabs>
        <w:rPr>
          <w:rFonts w:ascii="Cambria" w:hAnsi="Cambria"/>
          <w:sz w:val="22"/>
          <w:szCs w:val="22"/>
        </w:rPr>
      </w:pPr>
      <w:r w:rsidRPr="00C11E5C">
        <w:rPr>
          <w:rFonts w:ascii="Cambria" w:hAnsi="Cambria"/>
          <w:sz w:val="22"/>
          <w:szCs w:val="22"/>
        </w:rPr>
        <w:lastRenderedPageBreak/>
        <w:t>Upon completion of test or maintenance, the systems shall be restored to operating condition and a complete report submitted to the Property Manager.</w:t>
      </w:r>
    </w:p>
    <w:p w14:paraId="435032D7" w14:textId="77777777" w:rsidR="00C11E5C" w:rsidRPr="00C11E5C" w:rsidRDefault="00C11E5C" w:rsidP="00C11E5C">
      <w:pPr>
        <w:widowControl/>
        <w:tabs>
          <w:tab w:val="left" w:pos="-1440"/>
        </w:tabs>
        <w:rPr>
          <w:rFonts w:ascii="Cambria" w:hAnsi="Cambria"/>
          <w:sz w:val="22"/>
          <w:szCs w:val="22"/>
        </w:rPr>
      </w:pPr>
    </w:p>
    <w:p w14:paraId="76BB28D6" w14:textId="0A0C4F66" w:rsidR="00C11E5C" w:rsidRPr="00F274DE" w:rsidRDefault="00F274DE" w:rsidP="00C11E5C">
      <w:pPr>
        <w:widowControl/>
        <w:tabs>
          <w:tab w:val="left" w:pos="-1440"/>
        </w:tabs>
        <w:rPr>
          <w:rFonts w:ascii="Cambria" w:hAnsi="Cambria"/>
          <w:b/>
          <w:bCs/>
          <w:sz w:val="22"/>
          <w:szCs w:val="22"/>
          <w:u w:val="single"/>
        </w:rPr>
      </w:pPr>
      <w:r w:rsidRPr="00F274DE">
        <w:rPr>
          <w:rFonts w:ascii="Cambria" w:hAnsi="Cambria"/>
          <w:b/>
          <w:bCs/>
          <w:sz w:val="22"/>
          <w:szCs w:val="22"/>
          <w:u w:val="single"/>
        </w:rPr>
        <w:t>Wet Sprinkler Systems:</w:t>
      </w:r>
    </w:p>
    <w:p w14:paraId="6582CDD6" w14:textId="39DF11E8" w:rsidR="00C11E5C" w:rsidRPr="00C11E5C" w:rsidRDefault="00C11E5C" w:rsidP="00C11E5C">
      <w:pPr>
        <w:widowControl/>
        <w:numPr>
          <w:ilvl w:val="0"/>
          <w:numId w:val="18"/>
        </w:numPr>
        <w:tabs>
          <w:tab w:val="left" w:pos="-1440"/>
        </w:tabs>
        <w:rPr>
          <w:rFonts w:ascii="Cambria" w:hAnsi="Cambria"/>
          <w:sz w:val="22"/>
          <w:szCs w:val="22"/>
        </w:rPr>
      </w:pPr>
      <w:r w:rsidRPr="00C11E5C">
        <w:rPr>
          <w:rFonts w:ascii="Cambria" w:hAnsi="Cambria"/>
          <w:sz w:val="22"/>
          <w:szCs w:val="22"/>
        </w:rPr>
        <w:t xml:space="preserve">Make a 2" drain test on each wet system annually. </w:t>
      </w:r>
      <w:r w:rsidR="00F274DE">
        <w:rPr>
          <w:rFonts w:ascii="Cambria" w:hAnsi="Cambria"/>
          <w:sz w:val="22"/>
          <w:szCs w:val="22"/>
        </w:rPr>
        <w:t xml:space="preserve"> </w:t>
      </w:r>
      <w:r w:rsidRPr="00C11E5C">
        <w:rPr>
          <w:rFonts w:ascii="Cambria" w:hAnsi="Cambria"/>
          <w:sz w:val="22"/>
          <w:szCs w:val="22"/>
        </w:rPr>
        <w:t xml:space="preserve">Record the pressure and report any unusual results to the Fire Chief or Supervisor Fire Inspectors. </w:t>
      </w:r>
      <w:r w:rsidR="00875A9D">
        <w:rPr>
          <w:rFonts w:ascii="Cambria" w:hAnsi="Cambria"/>
          <w:sz w:val="22"/>
          <w:szCs w:val="22"/>
        </w:rPr>
        <w:t xml:space="preserve"> Annually t</w:t>
      </w:r>
      <w:r w:rsidRPr="00C11E5C">
        <w:rPr>
          <w:rFonts w:ascii="Cambria" w:hAnsi="Cambria"/>
          <w:sz w:val="22"/>
          <w:szCs w:val="22"/>
        </w:rPr>
        <w:t xml:space="preserve">est </w:t>
      </w:r>
      <w:r w:rsidR="00875A9D">
        <w:rPr>
          <w:rFonts w:ascii="Cambria" w:hAnsi="Cambria"/>
          <w:sz w:val="22"/>
          <w:szCs w:val="22"/>
        </w:rPr>
        <w:t>a</w:t>
      </w:r>
      <w:r w:rsidRPr="00C11E5C">
        <w:rPr>
          <w:rFonts w:ascii="Cambria" w:hAnsi="Cambria"/>
          <w:sz w:val="22"/>
          <w:szCs w:val="22"/>
        </w:rPr>
        <w:t>larm devices</w:t>
      </w:r>
      <w:r w:rsidR="00875A9D">
        <w:rPr>
          <w:rFonts w:ascii="Cambria" w:hAnsi="Cambria"/>
          <w:sz w:val="22"/>
          <w:szCs w:val="22"/>
        </w:rPr>
        <w:t xml:space="preserve"> and </w:t>
      </w:r>
      <w:r w:rsidRPr="00C11E5C">
        <w:rPr>
          <w:rFonts w:ascii="Cambria" w:hAnsi="Cambria"/>
          <w:sz w:val="22"/>
          <w:szCs w:val="22"/>
        </w:rPr>
        <w:t>antifreeze solution</w:t>
      </w:r>
      <w:r w:rsidR="00875A9D">
        <w:rPr>
          <w:rFonts w:ascii="Cambria" w:hAnsi="Cambria"/>
          <w:sz w:val="22"/>
          <w:szCs w:val="22"/>
        </w:rPr>
        <w:t>.</w:t>
      </w:r>
    </w:p>
    <w:p w14:paraId="661F737D" w14:textId="179DF16B" w:rsidR="00C11E5C" w:rsidRPr="00C11E5C" w:rsidRDefault="00875A9D" w:rsidP="00C11E5C">
      <w:pPr>
        <w:widowControl/>
        <w:numPr>
          <w:ilvl w:val="0"/>
          <w:numId w:val="18"/>
        </w:numPr>
        <w:tabs>
          <w:tab w:val="left" w:pos="-1440"/>
        </w:tabs>
        <w:rPr>
          <w:rFonts w:ascii="Cambria" w:hAnsi="Cambria"/>
          <w:sz w:val="22"/>
          <w:szCs w:val="22"/>
        </w:rPr>
      </w:pPr>
      <w:r>
        <w:rPr>
          <w:rFonts w:ascii="Cambria" w:hAnsi="Cambria"/>
          <w:sz w:val="22"/>
          <w:szCs w:val="22"/>
        </w:rPr>
        <w:t>Quarterly, o</w:t>
      </w:r>
      <w:r w:rsidR="00C11E5C" w:rsidRPr="00C11E5C">
        <w:rPr>
          <w:rFonts w:ascii="Cambria" w:hAnsi="Cambria"/>
          <w:sz w:val="22"/>
          <w:szCs w:val="22"/>
        </w:rPr>
        <w:t>perate load mechanical water motor alarms.</w:t>
      </w:r>
    </w:p>
    <w:p w14:paraId="31B25666" w14:textId="77777777" w:rsidR="00686C55" w:rsidRDefault="00875A9D" w:rsidP="00C11E5C">
      <w:pPr>
        <w:widowControl/>
        <w:numPr>
          <w:ilvl w:val="0"/>
          <w:numId w:val="18"/>
        </w:numPr>
        <w:tabs>
          <w:tab w:val="left" w:pos="-1440"/>
        </w:tabs>
        <w:rPr>
          <w:rFonts w:ascii="Cambria" w:hAnsi="Cambria"/>
          <w:sz w:val="22"/>
          <w:szCs w:val="22"/>
        </w:rPr>
      </w:pPr>
      <w:r>
        <w:rPr>
          <w:rFonts w:ascii="Cambria" w:hAnsi="Cambria"/>
          <w:sz w:val="22"/>
          <w:szCs w:val="22"/>
        </w:rPr>
        <w:t>Quarterly, v</w:t>
      </w:r>
      <w:r w:rsidR="00C11E5C" w:rsidRPr="00C11E5C">
        <w:rPr>
          <w:rFonts w:ascii="Cambria" w:hAnsi="Cambria"/>
          <w:sz w:val="22"/>
          <w:szCs w:val="22"/>
        </w:rPr>
        <w:t>isually inspect all valves to see that they are in the proper position.</w:t>
      </w:r>
    </w:p>
    <w:p w14:paraId="5F9E8010" w14:textId="6416CFC8" w:rsidR="00C11E5C" w:rsidRPr="00C11E5C" w:rsidRDefault="00686C55" w:rsidP="00C11E5C">
      <w:pPr>
        <w:widowControl/>
        <w:numPr>
          <w:ilvl w:val="0"/>
          <w:numId w:val="18"/>
        </w:numPr>
        <w:tabs>
          <w:tab w:val="left" w:pos="-1440"/>
        </w:tabs>
        <w:rPr>
          <w:rFonts w:ascii="Cambria" w:hAnsi="Cambria"/>
          <w:sz w:val="22"/>
          <w:szCs w:val="22"/>
        </w:rPr>
      </w:pPr>
      <w:r>
        <w:rPr>
          <w:rFonts w:ascii="Cambria" w:hAnsi="Cambria"/>
          <w:sz w:val="22"/>
          <w:szCs w:val="22"/>
        </w:rPr>
        <w:t>Quarterly, i</w:t>
      </w:r>
      <w:r w:rsidR="00C11E5C" w:rsidRPr="00C11E5C">
        <w:rPr>
          <w:rFonts w:ascii="Cambria" w:hAnsi="Cambria"/>
          <w:sz w:val="22"/>
          <w:szCs w:val="22"/>
        </w:rPr>
        <w:t>nspect all wet pipe gauges</w:t>
      </w:r>
      <w:r>
        <w:rPr>
          <w:rFonts w:ascii="Cambria" w:hAnsi="Cambria"/>
          <w:sz w:val="22"/>
          <w:szCs w:val="22"/>
        </w:rPr>
        <w:t xml:space="preserve"> and </w:t>
      </w:r>
      <w:r w:rsidR="00C11E5C" w:rsidRPr="00C11E5C">
        <w:rPr>
          <w:rFonts w:ascii="Cambria" w:hAnsi="Cambria"/>
          <w:sz w:val="22"/>
          <w:szCs w:val="22"/>
        </w:rPr>
        <w:t>dry pipe gauges (pre-action and deluge system).</w:t>
      </w:r>
    </w:p>
    <w:p w14:paraId="5EA3D71A" w14:textId="1CE068E8" w:rsidR="00C11E5C" w:rsidRPr="00C11E5C" w:rsidRDefault="00686C55" w:rsidP="00C11E5C">
      <w:pPr>
        <w:widowControl/>
        <w:numPr>
          <w:ilvl w:val="0"/>
          <w:numId w:val="18"/>
        </w:numPr>
        <w:tabs>
          <w:tab w:val="left" w:pos="-1440"/>
        </w:tabs>
        <w:rPr>
          <w:rFonts w:ascii="Cambria" w:hAnsi="Cambria"/>
          <w:sz w:val="22"/>
          <w:szCs w:val="22"/>
        </w:rPr>
      </w:pPr>
      <w:r>
        <w:rPr>
          <w:rFonts w:ascii="Cambria" w:hAnsi="Cambria"/>
          <w:sz w:val="22"/>
          <w:szCs w:val="22"/>
        </w:rPr>
        <w:t xml:space="preserve">Quarterly, </w:t>
      </w:r>
      <w:r w:rsidR="00826A27">
        <w:rPr>
          <w:rFonts w:ascii="Cambria" w:hAnsi="Cambria"/>
          <w:sz w:val="22"/>
          <w:szCs w:val="22"/>
        </w:rPr>
        <w:t>the f</w:t>
      </w:r>
      <w:r w:rsidR="00C11E5C" w:rsidRPr="00C11E5C">
        <w:rPr>
          <w:rFonts w:ascii="Cambria" w:hAnsi="Cambria"/>
          <w:sz w:val="22"/>
          <w:szCs w:val="22"/>
        </w:rPr>
        <w:t xml:space="preserve">ire </w:t>
      </w:r>
      <w:r w:rsidR="00826A27">
        <w:rPr>
          <w:rFonts w:ascii="Cambria" w:hAnsi="Cambria"/>
          <w:sz w:val="22"/>
          <w:szCs w:val="22"/>
        </w:rPr>
        <w:t>p</w:t>
      </w:r>
      <w:r w:rsidR="00C11E5C" w:rsidRPr="00C11E5C">
        <w:rPr>
          <w:rFonts w:ascii="Cambria" w:hAnsi="Cambria"/>
          <w:sz w:val="22"/>
          <w:szCs w:val="22"/>
        </w:rPr>
        <w:t>ump shall be inspected</w:t>
      </w:r>
      <w:r w:rsidR="00755AFB">
        <w:rPr>
          <w:rFonts w:ascii="Cambria" w:hAnsi="Cambria"/>
          <w:sz w:val="22"/>
          <w:szCs w:val="22"/>
        </w:rPr>
        <w:t>,</w:t>
      </w:r>
      <w:r w:rsidR="00C11E5C" w:rsidRPr="00C11E5C">
        <w:rPr>
          <w:rFonts w:ascii="Cambria" w:hAnsi="Cambria"/>
          <w:sz w:val="22"/>
          <w:szCs w:val="22"/>
        </w:rPr>
        <w:t xml:space="preserve"> and </w:t>
      </w:r>
      <w:r w:rsidR="00755AFB">
        <w:rPr>
          <w:rFonts w:ascii="Cambria" w:hAnsi="Cambria"/>
          <w:sz w:val="22"/>
          <w:szCs w:val="22"/>
        </w:rPr>
        <w:t xml:space="preserve">the </w:t>
      </w:r>
      <w:r w:rsidR="00C11E5C" w:rsidRPr="00C11E5C">
        <w:rPr>
          <w:rFonts w:ascii="Cambria" w:hAnsi="Cambria"/>
          <w:sz w:val="22"/>
          <w:szCs w:val="22"/>
        </w:rPr>
        <w:t>churn</w:t>
      </w:r>
      <w:r w:rsidR="00826A27">
        <w:rPr>
          <w:rFonts w:ascii="Cambria" w:hAnsi="Cambria"/>
          <w:sz w:val="22"/>
          <w:szCs w:val="22"/>
        </w:rPr>
        <w:t xml:space="preserve"> </w:t>
      </w:r>
      <w:r w:rsidR="00C11E5C" w:rsidRPr="00C11E5C">
        <w:rPr>
          <w:rFonts w:ascii="Cambria" w:hAnsi="Cambria"/>
          <w:sz w:val="22"/>
          <w:szCs w:val="22"/>
        </w:rPr>
        <w:t>tested</w:t>
      </w:r>
      <w:r w:rsidR="00826A27">
        <w:rPr>
          <w:rFonts w:ascii="Cambria" w:hAnsi="Cambria"/>
          <w:sz w:val="22"/>
          <w:szCs w:val="22"/>
        </w:rPr>
        <w:t xml:space="preserve">.  Test </w:t>
      </w:r>
      <w:proofErr w:type="gramStart"/>
      <w:r w:rsidR="00826A27">
        <w:rPr>
          <w:rFonts w:ascii="Cambria" w:hAnsi="Cambria"/>
          <w:sz w:val="22"/>
          <w:szCs w:val="22"/>
        </w:rPr>
        <w:t>flow</w:t>
      </w:r>
      <w:proofErr w:type="gramEnd"/>
      <w:r w:rsidR="00826A27">
        <w:rPr>
          <w:rFonts w:ascii="Cambria" w:hAnsi="Cambria"/>
          <w:sz w:val="22"/>
          <w:szCs w:val="22"/>
        </w:rPr>
        <w:t xml:space="preserve"> annually.</w:t>
      </w:r>
    </w:p>
    <w:p w14:paraId="6759AF4A" w14:textId="77777777" w:rsidR="00672972" w:rsidRDefault="00755AFB" w:rsidP="00C11E5C">
      <w:pPr>
        <w:widowControl/>
        <w:numPr>
          <w:ilvl w:val="0"/>
          <w:numId w:val="18"/>
        </w:numPr>
        <w:tabs>
          <w:tab w:val="left" w:pos="-1440"/>
        </w:tabs>
        <w:rPr>
          <w:rFonts w:ascii="Cambria" w:hAnsi="Cambria"/>
          <w:sz w:val="22"/>
          <w:szCs w:val="22"/>
        </w:rPr>
      </w:pPr>
      <w:r>
        <w:rPr>
          <w:rFonts w:ascii="Cambria" w:hAnsi="Cambria"/>
          <w:sz w:val="22"/>
          <w:szCs w:val="22"/>
        </w:rPr>
        <w:t>Quarterly, v</w:t>
      </w:r>
      <w:r w:rsidR="00C11E5C" w:rsidRPr="00C11E5C">
        <w:rPr>
          <w:rFonts w:ascii="Cambria" w:hAnsi="Cambria"/>
          <w:sz w:val="22"/>
          <w:szCs w:val="22"/>
        </w:rPr>
        <w:t xml:space="preserve">isually inspect the condition of sprinkler heads, piping, hangers, control valve piping, control valves (valves larger than 11/2” should be locked in the fully open position) and hangers, exercise water supply valves.  </w:t>
      </w:r>
    </w:p>
    <w:p w14:paraId="1D94C9C6" w14:textId="6AFAF879" w:rsidR="00C11E5C" w:rsidRPr="00672972" w:rsidRDefault="00672972" w:rsidP="00C11E5C">
      <w:pPr>
        <w:widowControl/>
        <w:numPr>
          <w:ilvl w:val="0"/>
          <w:numId w:val="18"/>
        </w:numPr>
        <w:tabs>
          <w:tab w:val="left" w:pos="-1440"/>
        </w:tabs>
        <w:rPr>
          <w:rFonts w:ascii="Cambria" w:hAnsi="Cambria"/>
          <w:sz w:val="22"/>
          <w:szCs w:val="22"/>
        </w:rPr>
      </w:pPr>
      <w:r w:rsidRPr="00672972">
        <w:rPr>
          <w:rFonts w:ascii="Cambria" w:hAnsi="Cambria"/>
          <w:sz w:val="22"/>
          <w:szCs w:val="22"/>
        </w:rPr>
        <w:t xml:space="preserve">Annually, make a complete report of any sprinkler heads that are loaded, corroded, or over fifty (50) years old, or any sagged piping that may require leveling with new hangers to attempt to eliminate winter trouble. </w:t>
      </w:r>
    </w:p>
    <w:p w14:paraId="700D8153" w14:textId="33B46548" w:rsidR="00C11E5C" w:rsidRPr="00EA3346" w:rsidRDefault="00C11E5C" w:rsidP="00EA3346">
      <w:pPr>
        <w:pStyle w:val="ListParagraph"/>
        <w:widowControl/>
        <w:numPr>
          <w:ilvl w:val="1"/>
          <w:numId w:val="27"/>
        </w:numPr>
        <w:tabs>
          <w:tab w:val="left" w:pos="-1440"/>
        </w:tabs>
        <w:rPr>
          <w:rFonts w:ascii="Cambria" w:hAnsi="Cambria"/>
          <w:sz w:val="22"/>
          <w:szCs w:val="22"/>
        </w:rPr>
      </w:pPr>
      <w:r w:rsidRPr="00EA3346">
        <w:rPr>
          <w:rFonts w:ascii="Cambria" w:hAnsi="Cambria"/>
          <w:sz w:val="22"/>
          <w:szCs w:val="22"/>
        </w:rPr>
        <w:t>Tighten bolts and nuts</w:t>
      </w:r>
    </w:p>
    <w:p w14:paraId="51274988" w14:textId="258782AE" w:rsidR="00C11E5C" w:rsidRPr="00EA3346" w:rsidRDefault="00C11E5C" w:rsidP="00EA3346">
      <w:pPr>
        <w:pStyle w:val="ListParagraph"/>
        <w:widowControl/>
        <w:numPr>
          <w:ilvl w:val="1"/>
          <w:numId w:val="27"/>
        </w:numPr>
        <w:tabs>
          <w:tab w:val="left" w:pos="-1440"/>
        </w:tabs>
        <w:rPr>
          <w:rFonts w:ascii="Cambria" w:hAnsi="Cambria"/>
          <w:sz w:val="22"/>
          <w:szCs w:val="22"/>
        </w:rPr>
      </w:pPr>
      <w:r w:rsidRPr="00EA3346">
        <w:rPr>
          <w:rFonts w:ascii="Cambria" w:hAnsi="Cambria"/>
          <w:sz w:val="22"/>
          <w:szCs w:val="22"/>
        </w:rPr>
        <w:t>Packing glands and valves.</w:t>
      </w:r>
    </w:p>
    <w:p w14:paraId="6B3CD453" w14:textId="1C83336A" w:rsidR="00C11E5C" w:rsidRPr="00EA3346" w:rsidRDefault="00C11E5C" w:rsidP="00EA3346">
      <w:pPr>
        <w:pStyle w:val="ListParagraph"/>
        <w:widowControl/>
        <w:numPr>
          <w:ilvl w:val="1"/>
          <w:numId w:val="27"/>
        </w:numPr>
        <w:tabs>
          <w:tab w:val="left" w:pos="-1440"/>
        </w:tabs>
        <w:rPr>
          <w:rFonts w:ascii="Cambria" w:hAnsi="Cambria"/>
          <w:sz w:val="22"/>
          <w:szCs w:val="22"/>
        </w:rPr>
      </w:pPr>
      <w:r w:rsidRPr="00EA3346">
        <w:rPr>
          <w:rFonts w:ascii="Cambria" w:hAnsi="Cambria"/>
          <w:sz w:val="22"/>
          <w:szCs w:val="22"/>
        </w:rPr>
        <w:t>Repair minor water and air leaks.</w:t>
      </w:r>
    </w:p>
    <w:p w14:paraId="17AA5FE7" w14:textId="388ADF05" w:rsidR="00C11E5C" w:rsidRPr="00EA3346" w:rsidRDefault="00C11E5C" w:rsidP="00EA3346">
      <w:pPr>
        <w:pStyle w:val="ListParagraph"/>
        <w:widowControl/>
        <w:numPr>
          <w:ilvl w:val="1"/>
          <w:numId w:val="27"/>
        </w:numPr>
        <w:tabs>
          <w:tab w:val="left" w:pos="-1440"/>
        </w:tabs>
        <w:rPr>
          <w:rFonts w:ascii="Cambria" w:hAnsi="Cambria"/>
          <w:sz w:val="22"/>
          <w:szCs w:val="22"/>
        </w:rPr>
      </w:pPr>
      <w:r w:rsidRPr="00EA3346">
        <w:rPr>
          <w:rFonts w:ascii="Cambria" w:hAnsi="Cambria"/>
          <w:sz w:val="22"/>
          <w:szCs w:val="22"/>
        </w:rPr>
        <w:t>Lubricate</w:t>
      </w:r>
    </w:p>
    <w:p w14:paraId="7E2DDC2F" w14:textId="4F010294" w:rsidR="00C11E5C" w:rsidRPr="00EA3346" w:rsidRDefault="00C11E5C" w:rsidP="00EA3346">
      <w:pPr>
        <w:pStyle w:val="ListParagraph"/>
        <w:widowControl/>
        <w:numPr>
          <w:ilvl w:val="1"/>
          <w:numId w:val="27"/>
        </w:numPr>
        <w:tabs>
          <w:tab w:val="left" w:pos="-1440"/>
        </w:tabs>
        <w:rPr>
          <w:rFonts w:ascii="Cambria" w:hAnsi="Cambria"/>
          <w:sz w:val="22"/>
          <w:szCs w:val="22"/>
        </w:rPr>
      </w:pPr>
      <w:r w:rsidRPr="00EA3346">
        <w:rPr>
          <w:rFonts w:ascii="Cambria" w:hAnsi="Cambria"/>
          <w:sz w:val="22"/>
          <w:szCs w:val="22"/>
        </w:rPr>
        <w:t>Make minor adjustments as needed.</w:t>
      </w:r>
    </w:p>
    <w:p w14:paraId="4064EAEA" w14:textId="77777777" w:rsidR="00C11E5C" w:rsidRPr="00C11E5C" w:rsidRDefault="00C11E5C" w:rsidP="00C11E5C">
      <w:pPr>
        <w:widowControl/>
        <w:tabs>
          <w:tab w:val="left" w:pos="-1440"/>
        </w:tabs>
        <w:rPr>
          <w:rFonts w:ascii="Cambria" w:hAnsi="Cambria"/>
          <w:sz w:val="22"/>
          <w:szCs w:val="22"/>
        </w:rPr>
      </w:pPr>
    </w:p>
    <w:p w14:paraId="7A94E5F3" w14:textId="3A9CFFEA" w:rsidR="00C11E5C" w:rsidRPr="00EA3346" w:rsidRDefault="00EA3346" w:rsidP="00C11E5C">
      <w:pPr>
        <w:widowControl/>
        <w:tabs>
          <w:tab w:val="left" w:pos="-1440"/>
        </w:tabs>
        <w:rPr>
          <w:rFonts w:ascii="Cambria" w:hAnsi="Cambria"/>
          <w:b/>
          <w:bCs/>
          <w:sz w:val="22"/>
          <w:szCs w:val="22"/>
          <w:u w:val="single"/>
        </w:rPr>
      </w:pPr>
      <w:r w:rsidRPr="00EA3346">
        <w:rPr>
          <w:rFonts w:ascii="Cambria" w:hAnsi="Cambria"/>
          <w:b/>
          <w:bCs/>
          <w:sz w:val="22"/>
          <w:szCs w:val="22"/>
          <w:u w:val="single"/>
        </w:rPr>
        <w:t>Water Storage Tank:</w:t>
      </w:r>
    </w:p>
    <w:p w14:paraId="5937AA76" w14:textId="671C745D" w:rsidR="00C11E5C" w:rsidRPr="00E36FC1" w:rsidRDefault="00EA3346" w:rsidP="00E36FC1">
      <w:pPr>
        <w:pStyle w:val="ListParagraph"/>
        <w:widowControl/>
        <w:numPr>
          <w:ilvl w:val="0"/>
          <w:numId w:val="28"/>
        </w:numPr>
        <w:tabs>
          <w:tab w:val="left" w:pos="-1440"/>
        </w:tabs>
        <w:rPr>
          <w:rFonts w:ascii="Cambria" w:hAnsi="Cambria"/>
          <w:sz w:val="22"/>
          <w:szCs w:val="22"/>
        </w:rPr>
      </w:pPr>
      <w:r w:rsidRPr="00E36FC1">
        <w:rPr>
          <w:rFonts w:ascii="Cambria" w:hAnsi="Cambria"/>
          <w:sz w:val="22"/>
          <w:szCs w:val="22"/>
        </w:rPr>
        <w:t>Quarterly, i</w:t>
      </w:r>
      <w:r w:rsidR="00C11E5C" w:rsidRPr="00E36FC1">
        <w:rPr>
          <w:rFonts w:ascii="Cambria" w:hAnsi="Cambria"/>
          <w:sz w:val="22"/>
          <w:szCs w:val="22"/>
        </w:rPr>
        <w:t xml:space="preserve">nspect condition of the exterior of the tank, water temperature and quality, control valves, water level, </w:t>
      </w:r>
      <w:r w:rsidRPr="00E36FC1">
        <w:rPr>
          <w:rFonts w:ascii="Cambria" w:hAnsi="Cambria"/>
          <w:sz w:val="22"/>
          <w:szCs w:val="22"/>
        </w:rPr>
        <w:t xml:space="preserve">and </w:t>
      </w:r>
      <w:r w:rsidR="00C11E5C" w:rsidRPr="00E36FC1">
        <w:rPr>
          <w:rFonts w:ascii="Cambria" w:hAnsi="Cambria"/>
          <w:sz w:val="22"/>
          <w:szCs w:val="22"/>
        </w:rPr>
        <w:t>air pressure</w:t>
      </w:r>
      <w:r w:rsidRPr="00E36FC1">
        <w:rPr>
          <w:rFonts w:ascii="Cambria" w:hAnsi="Cambria"/>
          <w:sz w:val="22"/>
          <w:szCs w:val="22"/>
        </w:rPr>
        <w:t>.</w:t>
      </w:r>
    </w:p>
    <w:p w14:paraId="49A8FBEF" w14:textId="221CE928" w:rsidR="00773A40" w:rsidRPr="00E36FC1" w:rsidRDefault="00773A40" w:rsidP="00E36FC1">
      <w:pPr>
        <w:pStyle w:val="ListParagraph"/>
        <w:widowControl/>
        <w:numPr>
          <w:ilvl w:val="0"/>
          <w:numId w:val="28"/>
        </w:numPr>
        <w:tabs>
          <w:tab w:val="left" w:pos="-1440"/>
        </w:tabs>
        <w:rPr>
          <w:rFonts w:ascii="Cambria" w:hAnsi="Cambria"/>
          <w:sz w:val="22"/>
          <w:szCs w:val="22"/>
        </w:rPr>
      </w:pPr>
      <w:r w:rsidRPr="00E36FC1">
        <w:rPr>
          <w:rFonts w:ascii="Cambria" w:hAnsi="Cambria"/>
          <w:sz w:val="22"/>
          <w:szCs w:val="22"/>
        </w:rPr>
        <w:t xml:space="preserve">Semi-annually, test water level alarms. </w:t>
      </w:r>
    </w:p>
    <w:p w14:paraId="30AA8680" w14:textId="77777777" w:rsidR="003E0405" w:rsidRPr="00E36FC1" w:rsidRDefault="00773A40" w:rsidP="00E36FC1">
      <w:pPr>
        <w:pStyle w:val="ListParagraph"/>
        <w:widowControl/>
        <w:numPr>
          <w:ilvl w:val="0"/>
          <w:numId w:val="28"/>
        </w:numPr>
        <w:tabs>
          <w:tab w:val="left" w:pos="-1440"/>
        </w:tabs>
        <w:rPr>
          <w:rFonts w:ascii="Cambria" w:hAnsi="Cambria"/>
          <w:sz w:val="22"/>
          <w:szCs w:val="22"/>
        </w:rPr>
      </w:pPr>
      <w:r w:rsidRPr="00E36FC1">
        <w:rPr>
          <w:rFonts w:ascii="Cambria" w:hAnsi="Cambria"/>
          <w:sz w:val="22"/>
          <w:szCs w:val="22"/>
        </w:rPr>
        <w:t>Semi-annually, drain silt accumulation, and annual check operation of control valves</w:t>
      </w:r>
      <w:r w:rsidR="003E0405" w:rsidRPr="00E36FC1">
        <w:rPr>
          <w:rFonts w:ascii="Cambria" w:hAnsi="Cambria"/>
          <w:sz w:val="22"/>
          <w:szCs w:val="22"/>
        </w:rPr>
        <w:t xml:space="preserve"> in </w:t>
      </w:r>
      <w:r w:rsidR="00C11E5C" w:rsidRPr="00E36FC1">
        <w:rPr>
          <w:rFonts w:ascii="Cambria" w:hAnsi="Cambria"/>
          <w:sz w:val="22"/>
          <w:szCs w:val="22"/>
        </w:rPr>
        <w:t xml:space="preserve">accordance </w:t>
      </w:r>
      <w:proofErr w:type="gramStart"/>
      <w:r w:rsidR="00C11E5C" w:rsidRPr="00E36FC1">
        <w:rPr>
          <w:rFonts w:ascii="Cambria" w:hAnsi="Cambria"/>
          <w:sz w:val="22"/>
          <w:szCs w:val="22"/>
        </w:rPr>
        <w:t>to</w:t>
      </w:r>
      <w:proofErr w:type="gramEnd"/>
      <w:r w:rsidR="00C11E5C" w:rsidRPr="00E36FC1">
        <w:rPr>
          <w:rFonts w:ascii="Cambria" w:hAnsi="Cambria"/>
          <w:sz w:val="22"/>
          <w:szCs w:val="22"/>
        </w:rPr>
        <w:t xml:space="preserve"> NFPA 25 12.4.2.2. </w:t>
      </w:r>
      <w:r w:rsidR="003E0405" w:rsidRPr="00E36FC1">
        <w:rPr>
          <w:rFonts w:ascii="Cambria" w:hAnsi="Cambria"/>
          <w:sz w:val="22"/>
          <w:szCs w:val="22"/>
        </w:rPr>
        <w:t xml:space="preserve"> </w:t>
      </w:r>
    </w:p>
    <w:p w14:paraId="21E8F319" w14:textId="35D6AC58" w:rsidR="00C11E5C" w:rsidRPr="00E36FC1" w:rsidRDefault="00C11E5C" w:rsidP="00E36FC1">
      <w:pPr>
        <w:pStyle w:val="ListParagraph"/>
        <w:widowControl/>
        <w:numPr>
          <w:ilvl w:val="0"/>
          <w:numId w:val="28"/>
        </w:numPr>
        <w:tabs>
          <w:tab w:val="left" w:pos="-1440"/>
        </w:tabs>
        <w:rPr>
          <w:rFonts w:ascii="Cambria" w:hAnsi="Cambria"/>
          <w:sz w:val="22"/>
          <w:szCs w:val="22"/>
        </w:rPr>
      </w:pPr>
      <w:r w:rsidRPr="00E36FC1">
        <w:rPr>
          <w:rFonts w:ascii="Cambria" w:hAnsi="Cambria"/>
          <w:sz w:val="22"/>
          <w:szCs w:val="22"/>
        </w:rPr>
        <w:t xml:space="preserve">The </w:t>
      </w:r>
      <w:r w:rsidR="00884E39" w:rsidRPr="00E36FC1">
        <w:rPr>
          <w:rFonts w:ascii="Cambria" w:hAnsi="Cambria"/>
          <w:sz w:val="22"/>
          <w:szCs w:val="22"/>
        </w:rPr>
        <w:t>Contractor</w:t>
      </w:r>
      <w:r w:rsidRPr="00E36FC1">
        <w:rPr>
          <w:rFonts w:ascii="Cambria" w:hAnsi="Cambria"/>
          <w:sz w:val="22"/>
          <w:szCs w:val="22"/>
        </w:rPr>
        <w:t xml:space="preserve"> shall not be required to make safety tests, install new devices</w:t>
      </w:r>
      <w:r w:rsidR="00E36FC1" w:rsidRPr="00E36FC1">
        <w:rPr>
          <w:rFonts w:ascii="Cambria" w:hAnsi="Cambria"/>
          <w:sz w:val="22"/>
          <w:szCs w:val="22"/>
        </w:rPr>
        <w:t>,</w:t>
      </w:r>
      <w:r w:rsidRPr="00E36FC1">
        <w:rPr>
          <w:rFonts w:ascii="Cambria" w:hAnsi="Cambria"/>
          <w:sz w:val="22"/>
          <w:szCs w:val="22"/>
        </w:rPr>
        <w:t xml:space="preserve"> or make modifications to any equipment to comply with recommendations or directives of insurance companies, governmental bodies or for other reasons.</w:t>
      </w:r>
    </w:p>
    <w:p w14:paraId="00C2BBF6" w14:textId="77777777" w:rsidR="00C11E5C" w:rsidRPr="00C11E5C" w:rsidRDefault="00C11E5C" w:rsidP="00C11E5C">
      <w:pPr>
        <w:widowControl/>
        <w:tabs>
          <w:tab w:val="left" w:pos="-1440"/>
        </w:tabs>
        <w:rPr>
          <w:rFonts w:ascii="Cambria" w:hAnsi="Cambria"/>
          <w:sz w:val="22"/>
          <w:szCs w:val="22"/>
        </w:rPr>
      </w:pPr>
    </w:p>
    <w:p w14:paraId="31EE3D54" w14:textId="0F30350D" w:rsidR="00C11E5C" w:rsidRPr="001A5FF0" w:rsidRDefault="001A5FF0" w:rsidP="00C11E5C">
      <w:pPr>
        <w:widowControl/>
        <w:tabs>
          <w:tab w:val="left" w:pos="-1440"/>
        </w:tabs>
        <w:rPr>
          <w:rFonts w:ascii="Cambria" w:hAnsi="Cambria"/>
          <w:b/>
          <w:bCs/>
          <w:sz w:val="22"/>
          <w:szCs w:val="22"/>
          <w:u w:val="single"/>
        </w:rPr>
      </w:pPr>
      <w:r w:rsidRPr="001A5FF0">
        <w:rPr>
          <w:rFonts w:ascii="Cambria" w:hAnsi="Cambria"/>
          <w:b/>
          <w:bCs/>
          <w:sz w:val="22"/>
          <w:szCs w:val="22"/>
          <w:u w:val="single"/>
        </w:rPr>
        <w:t xml:space="preserve">Emergency </w:t>
      </w:r>
      <w:r>
        <w:rPr>
          <w:rFonts w:ascii="Cambria" w:hAnsi="Cambria"/>
          <w:b/>
          <w:bCs/>
          <w:sz w:val="22"/>
          <w:szCs w:val="22"/>
          <w:u w:val="single"/>
        </w:rPr>
        <w:t xml:space="preserve">and </w:t>
      </w:r>
      <w:r w:rsidRPr="001A5FF0">
        <w:rPr>
          <w:rFonts w:ascii="Cambria" w:hAnsi="Cambria"/>
          <w:b/>
          <w:bCs/>
          <w:sz w:val="22"/>
          <w:szCs w:val="22"/>
          <w:u w:val="single"/>
        </w:rPr>
        <w:t>Exit Lights:</w:t>
      </w:r>
    </w:p>
    <w:p w14:paraId="612F8C47" w14:textId="215DAB6E" w:rsidR="00B86022" w:rsidRPr="00B86022" w:rsidRDefault="00C11E5C" w:rsidP="00B86022">
      <w:pPr>
        <w:pStyle w:val="ListParagraph"/>
        <w:widowControl/>
        <w:numPr>
          <w:ilvl w:val="0"/>
          <w:numId w:val="29"/>
        </w:numPr>
        <w:tabs>
          <w:tab w:val="left" w:pos="-1440"/>
        </w:tabs>
        <w:rPr>
          <w:rFonts w:ascii="Cambria" w:hAnsi="Cambria"/>
          <w:sz w:val="22"/>
          <w:szCs w:val="22"/>
        </w:rPr>
      </w:pPr>
      <w:r w:rsidRPr="00B86022">
        <w:rPr>
          <w:rFonts w:ascii="Cambria" w:hAnsi="Cambria"/>
          <w:sz w:val="22"/>
          <w:szCs w:val="22"/>
        </w:rPr>
        <w:t>Quarterly</w:t>
      </w:r>
      <w:r w:rsidR="001A5FF0" w:rsidRPr="00B86022">
        <w:rPr>
          <w:rFonts w:ascii="Cambria" w:hAnsi="Cambria"/>
          <w:sz w:val="22"/>
          <w:szCs w:val="22"/>
        </w:rPr>
        <w:t xml:space="preserve">, perform </w:t>
      </w:r>
      <w:r w:rsidRPr="00B86022">
        <w:rPr>
          <w:rFonts w:ascii="Cambria" w:hAnsi="Cambria"/>
          <w:sz w:val="22"/>
          <w:szCs w:val="22"/>
        </w:rPr>
        <w:t>inspections to determine proper functioning of all emergency lights and exit signs located</w:t>
      </w:r>
      <w:r w:rsidR="004C7509" w:rsidRPr="00B86022">
        <w:rPr>
          <w:rFonts w:ascii="Cambria" w:hAnsi="Cambria"/>
          <w:sz w:val="22"/>
          <w:szCs w:val="22"/>
        </w:rPr>
        <w:t xml:space="preserve"> w</w:t>
      </w:r>
      <w:r w:rsidRPr="00B86022">
        <w:rPr>
          <w:rFonts w:ascii="Cambria" w:hAnsi="Cambria"/>
          <w:sz w:val="22"/>
          <w:szCs w:val="22"/>
        </w:rPr>
        <w:t>ithin the buildings covered under this agreement</w:t>
      </w:r>
      <w:r w:rsidR="00B86022" w:rsidRPr="00B86022">
        <w:rPr>
          <w:rFonts w:ascii="Cambria" w:hAnsi="Cambria"/>
          <w:sz w:val="22"/>
          <w:szCs w:val="22"/>
        </w:rPr>
        <w:t xml:space="preserve"> (</w:t>
      </w:r>
      <w:r w:rsidRPr="00B86022">
        <w:rPr>
          <w:rFonts w:ascii="Cambria" w:hAnsi="Cambria"/>
          <w:sz w:val="22"/>
          <w:szCs w:val="22"/>
        </w:rPr>
        <w:t>NFPA 101 5-10.1.2</w:t>
      </w:r>
      <w:r w:rsidR="00B86022" w:rsidRPr="00B86022">
        <w:rPr>
          <w:rFonts w:ascii="Cambria" w:hAnsi="Cambria"/>
          <w:sz w:val="22"/>
          <w:szCs w:val="22"/>
        </w:rPr>
        <w:t>).</w:t>
      </w:r>
    </w:p>
    <w:p w14:paraId="557D931D" w14:textId="4CD5BEDE" w:rsidR="00C11E5C" w:rsidRPr="00C47DA9" w:rsidRDefault="00C11E5C">
      <w:pPr>
        <w:widowControl/>
        <w:tabs>
          <w:tab w:val="left" w:pos="-1440"/>
        </w:tabs>
        <w:ind w:left="360"/>
        <w:rPr>
          <w:rFonts w:ascii="Cambria" w:hAnsi="Cambria"/>
          <w:sz w:val="22"/>
          <w:szCs w:val="22"/>
          <w:rPrChange w:id="7" w:author="Young, Mark" w:date="2025-12-09T13:36:00Z" w16du:dateUtc="2025-12-09T18:36:00Z">
            <w:rPr/>
          </w:rPrChange>
        </w:rPr>
        <w:pPrChange w:id="8" w:author="Young, Mark" w:date="2025-12-09T13:36:00Z" w16du:dateUtc="2025-12-09T18:36:00Z">
          <w:pPr>
            <w:pStyle w:val="ListParagraph"/>
            <w:widowControl/>
            <w:numPr>
              <w:numId w:val="29"/>
            </w:numPr>
            <w:tabs>
              <w:tab w:val="left" w:pos="-1440"/>
            </w:tabs>
            <w:ind w:hanging="360"/>
          </w:pPr>
        </w:pPrChange>
      </w:pPr>
      <w:del w:id="9" w:author="Young, Mark" w:date="2025-12-09T13:35:00Z" w16du:dateUtc="2025-12-09T18:35:00Z">
        <w:r w:rsidRPr="00C47DA9" w:rsidDel="0011475E">
          <w:rPr>
            <w:rFonts w:ascii="Cambria" w:hAnsi="Cambria"/>
            <w:sz w:val="22"/>
            <w:szCs w:val="22"/>
            <w:rPrChange w:id="10" w:author="Young, Mark" w:date="2025-12-09T13:36:00Z" w16du:dateUtc="2025-12-09T18:36:00Z">
              <w:rPr/>
            </w:rPrChange>
          </w:rPr>
          <w:delText>Annual inspections to include a 90</w:delText>
        </w:r>
        <w:r w:rsidR="00B86022" w:rsidRPr="00C47DA9" w:rsidDel="0011475E">
          <w:rPr>
            <w:rFonts w:ascii="Cambria" w:hAnsi="Cambria"/>
            <w:sz w:val="22"/>
            <w:szCs w:val="22"/>
            <w:rPrChange w:id="11" w:author="Young, Mark" w:date="2025-12-09T13:36:00Z" w16du:dateUtc="2025-12-09T18:36:00Z">
              <w:rPr/>
            </w:rPrChange>
          </w:rPr>
          <w:delText>-</w:delText>
        </w:r>
        <w:r w:rsidRPr="00C47DA9" w:rsidDel="0011475E">
          <w:rPr>
            <w:rFonts w:ascii="Cambria" w:hAnsi="Cambria"/>
            <w:sz w:val="22"/>
            <w:szCs w:val="22"/>
            <w:rPrChange w:id="12" w:author="Young, Mark" w:date="2025-12-09T13:36:00Z" w16du:dateUtc="2025-12-09T18:36:00Z">
              <w:rPr/>
            </w:rPrChange>
          </w:rPr>
          <w:delText>minute load test for battery operated units</w:delText>
        </w:r>
        <w:r w:rsidR="00B86022" w:rsidRPr="00C47DA9" w:rsidDel="0011475E">
          <w:rPr>
            <w:rFonts w:ascii="Cambria" w:hAnsi="Cambria"/>
            <w:sz w:val="22"/>
            <w:szCs w:val="22"/>
            <w:rPrChange w:id="13" w:author="Young, Mark" w:date="2025-12-09T13:36:00Z" w16du:dateUtc="2025-12-09T18:36:00Z">
              <w:rPr/>
            </w:rPrChange>
          </w:rPr>
          <w:delText xml:space="preserve"> (</w:delText>
        </w:r>
        <w:r w:rsidRPr="00C47DA9" w:rsidDel="0011475E">
          <w:rPr>
            <w:rFonts w:ascii="Cambria" w:hAnsi="Cambria"/>
            <w:sz w:val="22"/>
            <w:szCs w:val="22"/>
            <w:rPrChange w:id="14" w:author="Young, Mark" w:date="2025-12-09T13:36:00Z" w16du:dateUtc="2025-12-09T18:36:00Z">
              <w:rPr/>
            </w:rPrChange>
          </w:rPr>
          <w:delText>NFPA 5-9.2.1</w:delText>
        </w:r>
        <w:r w:rsidR="00B86022" w:rsidRPr="00C47DA9" w:rsidDel="0011475E">
          <w:rPr>
            <w:rFonts w:ascii="Cambria" w:hAnsi="Cambria"/>
            <w:sz w:val="22"/>
            <w:szCs w:val="22"/>
            <w:rPrChange w:id="15" w:author="Young, Mark" w:date="2025-12-09T13:36:00Z" w16du:dateUtc="2025-12-09T18:36:00Z">
              <w:rPr/>
            </w:rPrChange>
          </w:rPr>
          <w:delText>)</w:delText>
        </w:r>
        <w:r w:rsidRPr="00C47DA9" w:rsidDel="0011475E">
          <w:rPr>
            <w:rFonts w:ascii="Cambria" w:hAnsi="Cambria"/>
            <w:sz w:val="22"/>
            <w:szCs w:val="22"/>
            <w:rPrChange w:id="16" w:author="Young, Mark" w:date="2025-12-09T13:36:00Z" w16du:dateUtc="2025-12-09T18:36:00Z">
              <w:rPr/>
            </w:rPrChange>
          </w:rPr>
          <w:delText>.</w:delText>
        </w:r>
      </w:del>
    </w:p>
    <w:p w14:paraId="1C260416" w14:textId="77777777" w:rsidR="00C11E5C" w:rsidRDefault="00C11E5C" w:rsidP="00BF369F">
      <w:pPr>
        <w:widowControl/>
        <w:tabs>
          <w:tab w:val="left" w:pos="-1440"/>
        </w:tabs>
        <w:rPr>
          <w:rFonts w:ascii="Cambria" w:hAnsi="Cambria"/>
          <w:sz w:val="22"/>
          <w:szCs w:val="22"/>
        </w:rPr>
      </w:pPr>
    </w:p>
    <w:p w14:paraId="1C739E46" w14:textId="77777777" w:rsidR="006C5A6A" w:rsidRDefault="006C5A6A">
      <w:pPr>
        <w:widowControl/>
        <w:autoSpaceDE/>
        <w:autoSpaceDN/>
        <w:adjustRightInd/>
        <w:rPr>
          <w:rFonts w:ascii="Cambria" w:hAnsi="Cambria"/>
          <w:b/>
          <w:bCs/>
          <w:sz w:val="22"/>
          <w:szCs w:val="22"/>
          <w:u w:val="single"/>
        </w:rPr>
      </w:pPr>
      <w:r>
        <w:rPr>
          <w:rFonts w:ascii="Cambria" w:hAnsi="Cambria"/>
          <w:b/>
          <w:bCs/>
          <w:sz w:val="22"/>
          <w:szCs w:val="22"/>
          <w:u w:val="single"/>
        </w:rPr>
        <w:br w:type="page"/>
      </w:r>
    </w:p>
    <w:p w14:paraId="78C9C406" w14:textId="6746A6A3" w:rsidR="00BF369F" w:rsidRPr="00D40F94" w:rsidRDefault="00BF369F" w:rsidP="00BF369F">
      <w:pPr>
        <w:widowControl/>
        <w:tabs>
          <w:tab w:val="left" w:pos="-1440"/>
        </w:tabs>
        <w:rPr>
          <w:rFonts w:ascii="Cambria" w:hAnsi="Cambria"/>
          <w:b/>
          <w:bCs/>
          <w:sz w:val="22"/>
          <w:szCs w:val="22"/>
          <w:u w:val="single"/>
        </w:rPr>
      </w:pPr>
      <w:r w:rsidRPr="00D40F94">
        <w:rPr>
          <w:rFonts w:ascii="Cambria" w:hAnsi="Cambria"/>
          <w:b/>
          <w:bCs/>
          <w:sz w:val="22"/>
          <w:szCs w:val="22"/>
          <w:u w:val="single"/>
        </w:rPr>
        <w:lastRenderedPageBreak/>
        <w:t xml:space="preserve">PART </w:t>
      </w:r>
      <w:r>
        <w:rPr>
          <w:rFonts w:ascii="Cambria" w:hAnsi="Cambria"/>
          <w:b/>
          <w:bCs/>
          <w:sz w:val="22"/>
          <w:szCs w:val="22"/>
          <w:u w:val="single"/>
        </w:rPr>
        <w:t>9</w:t>
      </w:r>
      <w:r w:rsidRPr="00D40F94">
        <w:rPr>
          <w:rFonts w:ascii="Cambria" w:hAnsi="Cambria"/>
          <w:b/>
          <w:bCs/>
          <w:sz w:val="22"/>
          <w:szCs w:val="22"/>
          <w:u w:val="single"/>
        </w:rPr>
        <w:t xml:space="preserve"> – SCHEDULE A</w:t>
      </w:r>
    </w:p>
    <w:p w14:paraId="6F72089F" w14:textId="77777777" w:rsidR="00BF369F" w:rsidRPr="00D40F94" w:rsidRDefault="00BF369F" w:rsidP="00BF369F">
      <w:pPr>
        <w:widowControl/>
        <w:tabs>
          <w:tab w:val="left" w:pos="-1440"/>
        </w:tabs>
        <w:rPr>
          <w:rFonts w:ascii="Cambria" w:hAnsi="Cambria"/>
          <w:sz w:val="22"/>
          <w:szCs w:val="22"/>
        </w:rPr>
      </w:pPr>
    </w:p>
    <w:p w14:paraId="04C1B214" w14:textId="77777777" w:rsidR="00BF369F" w:rsidRDefault="00BF369F" w:rsidP="00BF369F">
      <w:pPr>
        <w:widowControl/>
        <w:tabs>
          <w:tab w:val="left" w:pos="-1440"/>
        </w:tabs>
        <w:rPr>
          <w:rFonts w:ascii="Cambria" w:hAnsi="Cambria"/>
          <w:sz w:val="22"/>
          <w:szCs w:val="22"/>
        </w:rPr>
      </w:pPr>
      <w:r>
        <w:rPr>
          <w:rFonts w:ascii="Cambria" w:hAnsi="Cambria"/>
          <w:sz w:val="22"/>
          <w:szCs w:val="22"/>
        </w:rPr>
        <w:t xml:space="preserve">For each site covered by this contract, </w:t>
      </w:r>
      <w:proofErr w:type="gramStart"/>
      <w:r>
        <w:rPr>
          <w:rFonts w:ascii="Cambria" w:hAnsi="Cambria"/>
          <w:sz w:val="22"/>
          <w:szCs w:val="22"/>
        </w:rPr>
        <w:t xml:space="preserve">the </w:t>
      </w:r>
      <w:r w:rsidRPr="008F7A1F">
        <w:rPr>
          <w:rFonts w:ascii="Cambria" w:hAnsi="Cambria"/>
          <w:b/>
          <w:bCs/>
          <w:sz w:val="22"/>
          <w:szCs w:val="22"/>
        </w:rPr>
        <w:t>Schedule</w:t>
      </w:r>
      <w:proofErr w:type="gramEnd"/>
      <w:r w:rsidRPr="008F7A1F">
        <w:rPr>
          <w:rFonts w:ascii="Cambria" w:hAnsi="Cambria"/>
          <w:b/>
          <w:bCs/>
          <w:sz w:val="22"/>
          <w:szCs w:val="22"/>
        </w:rPr>
        <w:t xml:space="preserve"> A</w:t>
      </w:r>
      <w:r>
        <w:rPr>
          <w:rFonts w:ascii="Cambria" w:hAnsi="Cambria"/>
          <w:sz w:val="22"/>
          <w:szCs w:val="22"/>
        </w:rPr>
        <w:t xml:space="preserve"> provides the following:</w:t>
      </w:r>
    </w:p>
    <w:p w14:paraId="15D9558D" w14:textId="77777777" w:rsidR="00BF369F" w:rsidRPr="008F7A1F" w:rsidRDefault="00BF369F" w:rsidP="00BF369F">
      <w:pPr>
        <w:pStyle w:val="ListParagraph"/>
        <w:widowControl/>
        <w:numPr>
          <w:ilvl w:val="0"/>
          <w:numId w:val="12"/>
        </w:numPr>
        <w:tabs>
          <w:tab w:val="left" w:pos="-1440"/>
        </w:tabs>
        <w:rPr>
          <w:rFonts w:ascii="Cambria" w:hAnsi="Cambria"/>
          <w:sz w:val="22"/>
          <w:szCs w:val="22"/>
        </w:rPr>
      </w:pPr>
      <w:r w:rsidRPr="008F7A1F">
        <w:rPr>
          <w:rFonts w:ascii="Cambria" w:hAnsi="Cambria"/>
          <w:sz w:val="22"/>
          <w:szCs w:val="22"/>
        </w:rPr>
        <w:t>Contact information for the IDNR site’s property manager or their designee</w:t>
      </w:r>
    </w:p>
    <w:p w14:paraId="4DB3C31C" w14:textId="77777777" w:rsidR="00BF369F" w:rsidRPr="008F7A1F" w:rsidRDefault="00BF369F" w:rsidP="00BF369F">
      <w:pPr>
        <w:pStyle w:val="ListParagraph"/>
        <w:widowControl/>
        <w:numPr>
          <w:ilvl w:val="0"/>
          <w:numId w:val="12"/>
        </w:numPr>
        <w:tabs>
          <w:tab w:val="left" w:pos="-1440"/>
        </w:tabs>
        <w:rPr>
          <w:rFonts w:ascii="Cambria" w:hAnsi="Cambria"/>
          <w:sz w:val="22"/>
          <w:szCs w:val="22"/>
        </w:rPr>
      </w:pPr>
      <w:r>
        <w:rPr>
          <w:rFonts w:ascii="Cambria" w:hAnsi="Cambria"/>
          <w:sz w:val="22"/>
          <w:szCs w:val="22"/>
        </w:rPr>
        <w:t>Inventory</w:t>
      </w:r>
      <w:r w:rsidRPr="008F7A1F">
        <w:rPr>
          <w:rFonts w:ascii="Cambria" w:hAnsi="Cambria"/>
          <w:sz w:val="22"/>
          <w:szCs w:val="22"/>
        </w:rPr>
        <w:t xml:space="preserve"> of equipment</w:t>
      </w:r>
      <w:r>
        <w:rPr>
          <w:rFonts w:ascii="Cambria" w:hAnsi="Cambria"/>
          <w:sz w:val="22"/>
          <w:szCs w:val="22"/>
        </w:rPr>
        <w:t xml:space="preserve"> to be serviced, including </w:t>
      </w:r>
      <w:r w:rsidRPr="008F7A1F">
        <w:rPr>
          <w:rFonts w:ascii="Cambria" w:hAnsi="Cambria"/>
          <w:sz w:val="22"/>
          <w:szCs w:val="22"/>
        </w:rPr>
        <w:t>its location</w:t>
      </w:r>
      <w:r>
        <w:rPr>
          <w:rFonts w:ascii="Cambria" w:hAnsi="Cambria"/>
          <w:sz w:val="22"/>
          <w:szCs w:val="22"/>
        </w:rPr>
        <w:t xml:space="preserve"> at the site</w:t>
      </w:r>
      <w:r w:rsidRPr="008F7A1F">
        <w:rPr>
          <w:rFonts w:ascii="Cambria" w:hAnsi="Cambria"/>
          <w:sz w:val="22"/>
          <w:szCs w:val="22"/>
        </w:rPr>
        <w:t xml:space="preserve">, description, manufacturer, and other </w:t>
      </w:r>
      <w:r>
        <w:rPr>
          <w:rFonts w:ascii="Cambria" w:hAnsi="Cambria"/>
          <w:sz w:val="22"/>
          <w:szCs w:val="22"/>
        </w:rPr>
        <w:t xml:space="preserve">known </w:t>
      </w:r>
      <w:r w:rsidRPr="008F7A1F">
        <w:rPr>
          <w:rFonts w:ascii="Cambria" w:hAnsi="Cambria"/>
          <w:sz w:val="22"/>
          <w:szCs w:val="22"/>
        </w:rPr>
        <w:t>identifying information</w:t>
      </w:r>
    </w:p>
    <w:p w14:paraId="0450EE8E" w14:textId="77777777" w:rsidR="00BF369F" w:rsidRPr="008F7A1F" w:rsidRDefault="00BF369F" w:rsidP="00BF369F">
      <w:pPr>
        <w:pStyle w:val="ListParagraph"/>
        <w:widowControl/>
        <w:numPr>
          <w:ilvl w:val="0"/>
          <w:numId w:val="12"/>
        </w:numPr>
        <w:tabs>
          <w:tab w:val="left" w:pos="-1440"/>
        </w:tabs>
        <w:rPr>
          <w:rFonts w:ascii="Cambria" w:hAnsi="Cambria"/>
          <w:sz w:val="22"/>
          <w:szCs w:val="22"/>
        </w:rPr>
      </w:pPr>
      <w:r>
        <w:rPr>
          <w:rFonts w:ascii="Cambria" w:hAnsi="Cambria"/>
          <w:sz w:val="22"/>
          <w:szCs w:val="22"/>
        </w:rPr>
        <w:t>List</w:t>
      </w:r>
      <w:r w:rsidRPr="008F7A1F">
        <w:rPr>
          <w:rFonts w:ascii="Cambria" w:hAnsi="Cambria"/>
          <w:sz w:val="22"/>
          <w:szCs w:val="22"/>
        </w:rPr>
        <w:t xml:space="preserve"> of </w:t>
      </w:r>
      <w:r>
        <w:rPr>
          <w:rFonts w:ascii="Cambria" w:hAnsi="Cambria"/>
          <w:sz w:val="22"/>
          <w:szCs w:val="22"/>
        </w:rPr>
        <w:t xml:space="preserve">equipment </w:t>
      </w:r>
      <w:r w:rsidRPr="008F7A1F">
        <w:rPr>
          <w:rFonts w:ascii="Cambria" w:hAnsi="Cambria"/>
          <w:sz w:val="22"/>
          <w:szCs w:val="22"/>
        </w:rPr>
        <w:t>warrant</w:t>
      </w:r>
      <w:r>
        <w:rPr>
          <w:rFonts w:ascii="Cambria" w:hAnsi="Cambria"/>
          <w:sz w:val="22"/>
          <w:szCs w:val="22"/>
        </w:rPr>
        <w:t xml:space="preserve">ies with </w:t>
      </w:r>
      <w:r w:rsidRPr="008F7A1F">
        <w:rPr>
          <w:rFonts w:ascii="Cambria" w:hAnsi="Cambria"/>
          <w:sz w:val="22"/>
          <w:szCs w:val="22"/>
        </w:rPr>
        <w:t>expiration date</w:t>
      </w:r>
      <w:r>
        <w:rPr>
          <w:rFonts w:ascii="Cambria" w:hAnsi="Cambria"/>
          <w:sz w:val="22"/>
          <w:szCs w:val="22"/>
        </w:rPr>
        <w:t>s</w:t>
      </w:r>
    </w:p>
    <w:p w14:paraId="2FDC67D9" w14:textId="77777777" w:rsidR="00BF369F" w:rsidRDefault="00BF369F" w:rsidP="00BF369F">
      <w:pPr>
        <w:widowControl/>
        <w:tabs>
          <w:tab w:val="left" w:pos="-1440"/>
        </w:tabs>
        <w:rPr>
          <w:rFonts w:ascii="Cambria" w:hAnsi="Cambria"/>
          <w:sz w:val="22"/>
          <w:szCs w:val="22"/>
        </w:rPr>
      </w:pPr>
    </w:p>
    <w:p w14:paraId="3588B464" w14:textId="77777777" w:rsidR="00BF369F" w:rsidRDefault="00BF369F" w:rsidP="00BF369F">
      <w:pPr>
        <w:widowControl/>
        <w:tabs>
          <w:tab w:val="left" w:pos="-1440"/>
        </w:tabs>
        <w:rPr>
          <w:rFonts w:ascii="Cambria" w:hAnsi="Cambria"/>
          <w:sz w:val="22"/>
          <w:szCs w:val="22"/>
        </w:rPr>
      </w:pPr>
      <w:r>
        <w:rPr>
          <w:rFonts w:ascii="Cambria" w:hAnsi="Cambria"/>
          <w:sz w:val="22"/>
          <w:szCs w:val="22"/>
        </w:rPr>
        <w:t xml:space="preserve">Whenever necessary to maintain accuracy, the Schedule A shall </w:t>
      </w:r>
      <w:r w:rsidRPr="00D40F94">
        <w:rPr>
          <w:rFonts w:ascii="Cambria" w:hAnsi="Cambria"/>
          <w:sz w:val="22"/>
          <w:szCs w:val="22"/>
        </w:rPr>
        <w:t>be updated</w:t>
      </w:r>
      <w:r>
        <w:rPr>
          <w:rFonts w:ascii="Cambria" w:hAnsi="Cambria"/>
          <w:sz w:val="22"/>
          <w:szCs w:val="22"/>
        </w:rPr>
        <w:t xml:space="preserve"> </w:t>
      </w:r>
      <w:r w:rsidRPr="00D40F94">
        <w:rPr>
          <w:rFonts w:ascii="Cambria" w:hAnsi="Cambria"/>
          <w:sz w:val="22"/>
          <w:szCs w:val="22"/>
        </w:rPr>
        <w:t xml:space="preserve">by the </w:t>
      </w:r>
      <w:r>
        <w:rPr>
          <w:rFonts w:ascii="Cambria" w:hAnsi="Cambria"/>
          <w:sz w:val="22"/>
          <w:szCs w:val="22"/>
        </w:rPr>
        <w:t>C</w:t>
      </w:r>
      <w:r w:rsidRPr="00D40F94">
        <w:rPr>
          <w:rFonts w:ascii="Cambria" w:hAnsi="Cambria"/>
          <w:sz w:val="22"/>
          <w:szCs w:val="22"/>
        </w:rPr>
        <w:t xml:space="preserve">ontractor </w:t>
      </w:r>
      <w:r>
        <w:rPr>
          <w:rFonts w:ascii="Cambria" w:hAnsi="Cambria"/>
          <w:sz w:val="22"/>
          <w:szCs w:val="22"/>
        </w:rPr>
        <w:t xml:space="preserve">throughout the life of the contract.  </w:t>
      </w:r>
    </w:p>
    <w:p w14:paraId="587D41E2" w14:textId="77777777" w:rsidR="00BF369F" w:rsidRDefault="00BF369F" w:rsidP="00BF369F">
      <w:pPr>
        <w:widowControl/>
        <w:tabs>
          <w:tab w:val="left" w:pos="-1440"/>
        </w:tabs>
        <w:rPr>
          <w:rFonts w:ascii="Cambria" w:hAnsi="Cambria"/>
          <w:sz w:val="22"/>
          <w:szCs w:val="22"/>
        </w:rPr>
      </w:pPr>
    </w:p>
    <w:p w14:paraId="585567F9" w14:textId="77777777" w:rsidR="00BF369F" w:rsidRPr="00D40F94" w:rsidRDefault="00BF369F" w:rsidP="00BF369F">
      <w:pPr>
        <w:widowControl/>
        <w:tabs>
          <w:tab w:val="left" w:pos="-1440"/>
        </w:tabs>
        <w:rPr>
          <w:rFonts w:ascii="Cambria" w:hAnsi="Cambria"/>
          <w:sz w:val="22"/>
          <w:szCs w:val="22"/>
        </w:rPr>
      </w:pPr>
      <w:r w:rsidRPr="0004728C">
        <w:rPr>
          <w:rFonts w:ascii="Cambria" w:hAnsi="Cambria"/>
          <w:b/>
          <w:bCs/>
          <w:i/>
          <w:iCs/>
          <w:sz w:val="22"/>
          <w:szCs w:val="22"/>
        </w:rPr>
        <w:t xml:space="preserve">The Schedule A document(s) relevant to this contract </w:t>
      </w:r>
      <w:r>
        <w:rPr>
          <w:rFonts w:ascii="Cambria" w:hAnsi="Cambria"/>
          <w:b/>
          <w:bCs/>
          <w:i/>
          <w:iCs/>
          <w:sz w:val="22"/>
          <w:szCs w:val="22"/>
        </w:rPr>
        <w:t>are</w:t>
      </w:r>
      <w:r w:rsidRPr="0004728C">
        <w:rPr>
          <w:rFonts w:ascii="Cambria" w:hAnsi="Cambria"/>
          <w:b/>
          <w:bCs/>
          <w:i/>
          <w:iCs/>
          <w:sz w:val="22"/>
          <w:szCs w:val="22"/>
        </w:rPr>
        <w:t xml:space="preserve"> attached to these specifications on the following page(s).</w:t>
      </w:r>
    </w:p>
    <w:p w14:paraId="5F82925F" w14:textId="77777777" w:rsidR="00BF369F" w:rsidRPr="00D40F94" w:rsidRDefault="00BF369F" w:rsidP="00BF369F">
      <w:pPr>
        <w:widowControl/>
        <w:tabs>
          <w:tab w:val="left" w:pos="-1440"/>
        </w:tabs>
        <w:rPr>
          <w:rFonts w:ascii="Cambria" w:hAnsi="Cambria"/>
          <w:sz w:val="22"/>
          <w:szCs w:val="22"/>
        </w:rPr>
      </w:pPr>
    </w:p>
    <w:p w14:paraId="2F363B54" w14:textId="77777777" w:rsidR="00BF369F" w:rsidRDefault="00BF369F" w:rsidP="00BF369F"/>
    <w:p w14:paraId="4E8EBFCF" w14:textId="77777777" w:rsidR="00BF369F" w:rsidRDefault="00BF369F" w:rsidP="00BF369F"/>
    <w:p w14:paraId="38B5DD62" w14:textId="77777777" w:rsidR="00645440" w:rsidRDefault="00645440"/>
    <w:sectPr w:rsidR="00645440" w:rsidSect="00A93E8D">
      <w:headerReference w:type="default" r:id="rId12"/>
      <w:footerReference w:type="default" r:id="rId13"/>
      <w:pgSz w:w="12240" w:h="15840"/>
      <w:pgMar w:top="1008" w:right="1008" w:bottom="1008" w:left="1008"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B8381" w14:textId="77777777" w:rsidR="00841F88" w:rsidRDefault="00841F88" w:rsidP="00476340">
      <w:r>
        <w:separator/>
      </w:r>
    </w:p>
  </w:endnote>
  <w:endnote w:type="continuationSeparator" w:id="0">
    <w:p w14:paraId="68B29505" w14:textId="77777777" w:rsidR="00841F88" w:rsidRDefault="00841F88" w:rsidP="0047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D86ED" w14:textId="77777777" w:rsidR="007F3747" w:rsidRPr="00B9552F" w:rsidRDefault="00884E39" w:rsidP="006E7AD2">
    <w:pPr>
      <w:pStyle w:val="Footer"/>
      <w:tabs>
        <w:tab w:val="clear" w:pos="4680"/>
        <w:tab w:val="clear" w:pos="9360"/>
        <w:tab w:val="center" w:pos="5040"/>
      </w:tabs>
      <w:jc w:val="center"/>
      <w:rPr>
        <w:rFonts w:ascii="Cambria" w:hAnsi="Cambria"/>
        <w:sz w:val="20"/>
        <w:szCs w:val="20"/>
      </w:rPr>
    </w:pPr>
    <w:r w:rsidRPr="00B9552F">
      <w:rPr>
        <w:rFonts w:ascii="Cambria" w:hAnsi="Cambria"/>
        <w:sz w:val="20"/>
        <w:szCs w:val="20"/>
      </w:rPr>
      <w:fldChar w:fldCharType="begin"/>
    </w:r>
    <w:r w:rsidRPr="00B9552F">
      <w:rPr>
        <w:rFonts w:ascii="Cambria" w:hAnsi="Cambria"/>
        <w:sz w:val="20"/>
        <w:szCs w:val="20"/>
      </w:rPr>
      <w:instrText xml:space="preserve"> PAGE </w:instrText>
    </w:r>
    <w:r w:rsidRPr="00B9552F">
      <w:rPr>
        <w:rFonts w:ascii="Cambria" w:hAnsi="Cambria"/>
        <w:sz w:val="20"/>
        <w:szCs w:val="20"/>
      </w:rPr>
      <w:fldChar w:fldCharType="separate"/>
    </w:r>
    <w:r w:rsidRPr="00B9552F">
      <w:rPr>
        <w:rFonts w:ascii="Cambria" w:hAnsi="Cambria"/>
        <w:noProof/>
        <w:sz w:val="20"/>
        <w:szCs w:val="20"/>
      </w:rPr>
      <w:t>1</w:t>
    </w:r>
    <w:r w:rsidRPr="00B9552F">
      <w:rPr>
        <w:rFonts w:ascii="Cambria" w:hAnsi="Cambria"/>
        <w:sz w:val="20"/>
        <w:szCs w:val="20"/>
      </w:rPr>
      <w:fldChar w:fldCharType="end"/>
    </w:r>
    <w:r w:rsidRPr="00B9552F">
      <w:rPr>
        <w:rFonts w:ascii="Cambria" w:hAnsi="Cambria"/>
        <w:sz w:val="20"/>
        <w:szCs w:val="20"/>
      </w:rPr>
      <w:t xml:space="preserve"> of </w:t>
    </w:r>
    <w:r w:rsidRPr="00B9552F">
      <w:rPr>
        <w:rFonts w:ascii="Cambria" w:hAnsi="Cambria"/>
        <w:sz w:val="20"/>
        <w:szCs w:val="20"/>
      </w:rPr>
      <w:fldChar w:fldCharType="begin"/>
    </w:r>
    <w:r w:rsidRPr="00B9552F">
      <w:rPr>
        <w:rFonts w:ascii="Cambria" w:hAnsi="Cambria"/>
        <w:sz w:val="20"/>
        <w:szCs w:val="20"/>
      </w:rPr>
      <w:instrText xml:space="preserve"> NUMPAGES  </w:instrText>
    </w:r>
    <w:r w:rsidRPr="00B9552F">
      <w:rPr>
        <w:rFonts w:ascii="Cambria" w:hAnsi="Cambria"/>
        <w:sz w:val="20"/>
        <w:szCs w:val="20"/>
      </w:rPr>
      <w:fldChar w:fldCharType="separate"/>
    </w:r>
    <w:r w:rsidRPr="00B9552F">
      <w:rPr>
        <w:rFonts w:ascii="Cambria" w:hAnsi="Cambria"/>
        <w:noProof/>
        <w:sz w:val="20"/>
        <w:szCs w:val="20"/>
      </w:rPr>
      <w:t>3</w:t>
    </w:r>
    <w:r w:rsidRPr="00B9552F">
      <w:rPr>
        <w:rFonts w:ascii="Cambria" w:hAnsi="Cambria"/>
        <w:sz w:val="20"/>
        <w:szCs w:val="20"/>
      </w:rPr>
      <w:fldChar w:fldCharType="end"/>
    </w:r>
  </w:p>
  <w:p w14:paraId="0EDDE7E6" w14:textId="77777777" w:rsidR="007F3747" w:rsidRDefault="007F3747" w:rsidP="000D45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E1B46" w14:textId="77777777" w:rsidR="00841F88" w:rsidRDefault="00841F88" w:rsidP="00476340">
      <w:r>
        <w:separator/>
      </w:r>
    </w:p>
  </w:footnote>
  <w:footnote w:type="continuationSeparator" w:id="0">
    <w:p w14:paraId="7E300D9C" w14:textId="77777777" w:rsidR="00841F88" w:rsidRDefault="00841F88" w:rsidP="0047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7CB03" w14:textId="77777777" w:rsidR="007F3747" w:rsidRDefault="00884E39" w:rsidP="00E71EAA">
    <w:pPr>
      <w:pStyle w:val="Footer"/>
      <w:tabs>
        <w:tab w:val="clear" w:pos="4680"/>
        <w:tab w:val="clear" w:pos="9360"/>
        <w:tab w:val="center" w:pos="5040"/>
      </w:tabs>
      <w:jc w:val="right"/>
      <w:rPr>
        <w:rFonts w:ascii="Cambria" w:hAnsi="Cambria"/>
        <w:i/>
        <w:iCs/>
        <w:sz w:val="22"/>
        <w:szCs w:val="22"/>
      </w:rPr>
    </w:pPr>
    <w:r w:rsidRPr="00B9552F">
      <w:rPr>
        <w:rFonts w:ascii="Cambria" w:hAnsi="Cambria"/>
        <w:i/>
        <w:iCs/>
        <w:sz w:val="22"/>
        <w:szCs w:val="22"/>
      </w:rPr>
      <w:t>IDNR Preventative Maintenance Service</w:t>
    </w:r>
    <w:r>
      <w:rPr>
        <w:rFonts w:ascii="Cambria" w:hAnsi="Cambria"/>
        <w:i/>
        <w:iCs/>
        <w:sz w:val="22"/>
        <w:szCs w:val="22"/>
      </w:rPr>
      <w:t>s Bid/Contract</w:t>
    </w:r>
    <w:r w:rsidRPr="00B9552F">
      <w:rPr>
        <w:rFonts w:ascii="Cambria" w:hAnsi="Cambria"/>
        <w:i/>
        <w:iCs/>
        <w:sz w:val="22"/>
        <w:szCs w:val="22"/>
      </w:rPr>
      <w:t xml:space="preserve"> Specifications</w:t>
    </w:r>
  </w:p>
  <w:p w14:paraId="793416A4" w14:textId="5F27AB4F" w:rsidR="007F3747" w:rsidRDefault="00C92DD5" w:rsidP="00E71EAA">
    <w:pPr>
      <w:pStyle w:val="Footer"/>
      <w:tabs>
        <w:tab w:val="clear" w:pos="4680"/>
        <w:tab w:val="clear" w:pos="9360"/>
        <w:tab w:val="center" w:pos="5040"/>
      </w:tabs>
      <w:jc w:val="right"/>
      <w:rPr>
        <w:rFonts w:ascii="Cambria" w:hAnsi="Cambria"/>
        <w:i/>
        <w:iCs/>
        <w:sz w:val="22"/>
        <w:szCs w:val="22"/>
      </w:rPr>
    </w:pPr>
    <w:r>
      <w:rPr>
        <w:rFonts w:ascii="Cambria" w:hAnsi="Cambria"/>
        <w:i/>
        <w:iCs/>
        <w:sz w:val="22"/>
        <w:szCs w:val="22"/>
      </w:rPr>
      <w:t>Security, Fire Protection, and Life Safety Systems</w:t>
    </w:r>
  </w:p>
  <w:p w14:paraId="0FE3DF34" w14:textId="77777777" w:rsidR="002A0510" w:rsidRPr="00E71EAA" w:rsidRDefault="002A0510" w:rsidP="00E71EAA">
    <w:pPr>
      <w:pStyle w:val="Footer"/>
      <w:tabs>
        <w:tab w:val="clear" w:pos="4680"/>
        <w:tab w:val="clear" w:pos="9360"/>
        <w:tab w:val="center" w:pos="5040"/>
      </w:tabs>
      <w:jc w:val="right"/>
      <w:rPr>
        <w:rFonts w:ascii="Cambria" w:hAnsi="Cambria"/>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73B2"/>
    <w:multiLevelType w:val="hybridMultilevel"/>
    <w:tmpl w:val="B64028B8"/>
    <w:lvl w:ilvl="0" w:tplc="85C6A4A8">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72951"/>
    <w:multiLevelType w:val="hybridMultilevel"/>
    <w:tmpl w:val="EEB8B5E0"/>
    <w:lvl w:ilvl="0" w:tplc="FFFFFFFF">
      <w:start w:val="1"/>
      <w:numFmt w:val="upperLetter"/>
      <w:lvlText w:val="%1."/>
      <w:lvlJc w:val="left"/>
      <w:pPr>
        <w:tabs>
          <w:tab w:val="num" w:pos="480"/>
        </w:tabs>
        <w:ind w:left="480" w:hanging="360"/>
      </w:pPr>
      <w:rPr>
        <w:rFonts w:hint="default"/>
      </w:rPr>
    </w:lvl>
    <w:lvl w:ilvl="1" w:tplc="FFFFFFFF">
      <w:start w:val="1"/>
      <w:numFmt w:val="decimal"/>
      <w:lvlText w:val="%2."/>
      <w:lvlJc w:val="left"/>
      <w:pPr>
        <w:tabs>
          <w:tab w:val="num" w:pos="1200"/>
        </w:tabs>
        <w:ind w:left="1200" w:hanging="360"/>
      </w:pPr>
      <w:rPr>
        <w:rFonts w:hint="default"/>
      </w:rPr>
    </w:lvl>
    <w:lvl w:ilvl="2" w:tplc="FFFFFFFF" w:tentative="1">
      <w:start w:val="1"/>
      <w:numFmt w:val="lowerRoman"/>
      <w:lvlText w:val="%3."/>
      <w:lvlJc w:val="right"/>
      <w:pPr>
        <w:tabs>
          <w:tab w:val="num" w:pos="1920"/>
        </w:tabs>
        <w:ind w:left="1920" w:hanging="180"/>
      </w:pPr>
    </w:lvl>
    <w:lvl w:ilvl="3" w:tplc="FFFFFFFF" w:tentative="1">
      <w:start w:val="1"/>
      <w:numFmt w:val="decimal"/>
      <w:lvlText w:val="%4."/>
      <w:lvlJc w:val="left"/>
      <w:pPr>
        <w:tabs>
          <w:tab w:val="num" w:pos="2640"/>
        </w:tabs>
        <w:ind w:left="2640" w:hanging="360"/>
      </w:pPr>
    </w:lvl>
    <w:lvl w:ilvl="4" w:tplc="FFFFFFFF" w:tentative="1">
      <w:start w:val="1"/>
      <w:numFmt w:val="lowerLetter"/>
      <w:lvlText w:val="%5."/>
      <w:lvlJc w:val="left"/>
      <w:pPr>
        <w:tabs>
          <w:tab w:val="num" w:pos="3360"/>
        </w:tabs>
        <w:ind w:left="3360" w:hanging="360"/>
      </w:pPr>
    </w:lvl>
    <w:lvl w:ilvl="5" w:tplc="FFFFFFFF" w:tentative="1">
      <w:start w:val="1"/>
      <w:numFmt w:val="lowerRoman"/>
      <w:lvlText w:val="%6."/>
      <w:lvlJc w:val="right"/>
      <w:pPr>
        <w:tabs>
          <w:tab w:val="num" w:pos="4080"/>
        </w:tabs>
        <w:ind w:left="4080" w:hanging="180"/>
      </w:pPr>
    </w:lvl>
    <w:lvl w:ilvl="6" w:tplc="FFFFFFFF" w:tentative="1">
      <w:start w:val="1"/>
      <w:numFmt w:val="decimal"/>
      <w:lvlText w:val="%7."/>
      <w:lvlJc w:val="left"/>
      <w:pPr>
        <w:tabs>
          <w:tab w:val="num" w:pos="4800"/>
        </w:tabs>
        <w:ind w:left="4800" w:hanging="360"/>
      </w:pPr>
    </w:lvl>
    <w:lvl w:ilvl="7" w:tplc="FFFFFFFF" w:tentative="1">
      <w:start w:val="1"/>
      <w:numFmt w:val="lowerLetter"/>
      <w:lvlText w:val="%8."/>
      <w:lvlJc w:val="left"/>
      <w:pPr>
        <w:tabs>
          <w:tab w:val="num" w:pos="5520"/>
        </w:tabs>
        <w:ind w:left="5520" w:hanging="360"/>
      </w:pPr>
    </w:lvl>
    <w:lvl w:ilvl="8" w:tplc="FFFFFFFF" w:tentative="1">
      <w:start w:val="1"/>
      <w:numFmt w:val="lowerRoman"/>
      <w:lvlText w:val="%9."/>
      <w:lvlJc w:val="right"/>
      <w:pPr>
        <w:tabs>
          <w:tab w:val="num" w:pos="6240"/>
        </w:tabs>
        <w:ind w:left="6240" w:hanging="180"/>
      </w:pPr>
    </w:lvl>
  </w:abstractNum>
  <w:abstractNum w:abstractNumId="2" w15:restartNumberingAfterBreak="0">
    <w:nsid w:val="02883E41"/>
    <w:multiLevelType w:val="hybridMultilevel"/>
    <w:tmpl w:val="BEB84E96"/>
    <w:lvl w:ilvl="0" w:tplc="FFFFFFFF">
      <w:start w:val="1"/>
      <w:numFmt w:val="decimal"/>
      <w:lvlText w:val="%1."/>
      <w:lvlJc w:val="left"/>
      <w:pPr>
        <w:tabs>
          <w:tab w:val="num" w:pos="720"/>
        </w:tabs>
        <w:ind w:left="720" w:hanging="360"/>
      </w:pPr>
      <w:rPr>
        <w:rFonts w:hint="default"/>
      </w:rPr>
    </w:lvl>
    <w:lvl w:ilvl="1" w:tplc="FFFFFFFF">
      <w:start w:val="1"/>
      <w:numFmt w:val="upp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73B220D"/>
    <w:multiLevelType w:val="hybridMultilevel"/>
    <w:tmpl w:val="022EF5E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AF802CC"/>
    <w:multiLevelType w:val="hybridMultilevel"/>
    <w:tmpl w:val="16C276D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B2236EF"/>
    <w:multiLevelType w:val="hybridMultilevel"/>
    <w:tmpl w:val="6AF26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8748A"/>
    <w:multiLevelType w:val="hybridMultilevel"/>
    <w:tmpl w:val="89B42786"/>
    <w:lvl w:ilvl="0" w:tplc="0409000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74157E"/>
    <w:multiLevelType w:val="hybridMultilevel"/>
    <w:tmpl w:val="91B8D2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322B45"/>
    <w:multiLevelType w:val="hybridMultilevel"/>
    <w:tmpl w:val="497A52D6"/>
    <w:lvl w:ilvl="0" w:tplc="04090017">
      <w:start w:val="1"/>
      <w:numFmt w:val="lowerLetter"/>
      <w:lvlText w:val="%1)"/>
      <w:lvlJc w:val="left"/>
      <w:pPr>
        <w:ind w:left="1440" w:hanging="360"/>
      </w:pPr>
      <w:rPr>
        <w:b w:val="0"/>
        <w:bCs w:val="0"/>
      </w:r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3356A55"/>
    <w:multiLevelType w:val="hybridMultilevel"/>
    <w:tmpl w:val="A82892FE"/>
    <w:lvl w:ilvl="0" w:tplc="AE56CCDE">
      <w:start w:val="1"/>
      <w:numFmt w:val="upperLetter"/>
      <w:lvlText w:val="%1."/>
      <w:lvlJc w:val="left"/>
      <w:pPr>
        <w:ind w:left="720" w:hanging="360"/>
      </w:pPr>
      <w:rPr>
        <w:rFonts w:hint="default"/>
      </w:rPr>
    </w:lvl>
    <w:lvl w:ilvl="1" w:tplc="89DE861E">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744AFF"/>
    <w:multiLevelType w:val="hybridMultilevel"/>
    <w:tmpl w:val="C55E34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4603AC8"/>
    <w:multiLevelType w:val="hybridMultilevel"/>
    <w:tmpl w:val="7FAEA6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967ACC"/>
    <w:multiLevelType w:val="hybridMultilevel"/>
    <w:tmpl w:val="9246F172"/>
    <w:lvl w:ilvl="0" w:tplc="04090019">
      <w:start w:val="1"/>
      <w:numFmt w:val="lowerLetter"/>
      <w:lvlText w:val="%1."/>
      <w:lvlJc w:val="left"/>
      <w:pPr>
        <w:ind w:left="1440" w:hanging="360"/>
      </w:pPr>
      <w:rPr>
        <w:b w:val="0"/>
        <w:bCs w:val="0"/>
      </w:r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DD33B5F"/>
    <w:multiLevelType w:val="hybridMultilevel"/>
    <w:tmpl w:val="F6C0ACA6"/>
    <w:lvl w:ilvl="0" w:tplc="FFFFFFFF">
      <w:start w:val="1"/>
      <w:numFmt w:val="upperLetter"/>
      <w:lvlText w:val="%1."/>
      <w:lvlJc w:val="left"/>
      <w:pPr>
        <w:tabs>
          <w:tab w:val="num" w:pos="420"/>
        </w:tabs>
        <w:ind w:left="420" w:hanging="360"/>
      </w:pPr>
      <w:rPr>
        <w:rFonts w:hint="default"/>
      </w:rPr>
    </w:lvl>
    <w:lvl w:ilvl="1" w:tplc="FFFFFFFF">
      <w:start w:val="1"/>
      <w:numFmt w:val="decimal"/>
      <w:lvlText w:val="%2."/>
      <w:lvlJc w:val="left"/>
      <w:pPr>
        <w:tabs>
          <w:tab w:val="num" w:pos="1140"/>
        </w:tabs>
        <w:ind w:left="1140" w:hanging="360"/>
      </w:pPr>
      <w:rPr>
        <w:rFonts w:hint="default"/>
      </w:rPr>
    </w:lvl>
    <w:lvl w:ilvl="2" w:tplc="FFFFFFFF">
      <w:start w:val="1"/>
      <w:numFmt w:val="upperLetter"/>
      <w:lvlText w:val="%3."/>
      <w:lvlJc w:val="left"/>
      <w:pPr>
        <w:tabs>
          <w:tab w:val="num" w:pos="2040"/>
        </w:tabs>
        <w:ind w:left="2040" w:hanging="360"/>
      </w:pPr>
      <w:rPr>
        <w:rFonts w:hint="default"/>
      </w:r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4" w15:restartNumberingAfterBreak="0">
    <w:nsid w:val="30DC1CE3"/>
    <w:multiLevelType w:val="hybridMultilevel"/>
    <w:tmpl w:val="7730C950"/>
    <w:lvl w:ilvl="0" w:tplc="FFFFFFFF">
      <w:start w:val="3"/>
      <w:numFmt w:val="decimal"/>
      <w:lvlText w:val="%1."/>
      <w:lvlJc w:val="left"/>
      <w:pPr>
        <w:tabs>
          <w:tab w:val="num" w:pos="720"/>
        </w:tabs>
        <w:ind w:left="720" w:hanging="360"/>
      </w:pPr>
      <w:rPr>
        <w:rFonts w:hint="default"/>
      </w:rPr>
    </w:lvl>
    <w:lvl w:ilvl="1" w:tplc="FFFFFFFF">
      <w:start w:val="1"/>
      <w:numFmt w:val="upperLetter"/>
      <w:lvlText w:val="%2."/>
      <w:lvlJc w:val="left"/>
      <w:pPr>
        <w:tabs>
          <w:tab w:val="num" w:pos="1440"/>
        </w:tabs>
        <w:ind w:left="1440" w:hanging="360"/>
      </w:pPr>
      <w:rPr>
        <w:rFonts w:hint="default"/>
      </w:rPr>
    </w:lvl>
    <w:lvl w:ilvl="2" w:tplc="FFFFFFFF">
      <w:start w:val="1"/>
      <w:numFmt w:val="lowerLetter"/>
      <w:lvlText w:val="%3."/>
      <w:lvlJc w:val="left"/>
      <w:pPr>
        <w:tabs>
          <w:tab w:val="num" w:pos="2400"/>
        </w:tabs>
        <w:ind w:left="2400" w:hanging="4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25B02B2"/>
    <w:multiLevelType w:val="hybridMultilevel"/>
    <w:tmpl w:val="0D4C9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673487"/>
    <w:multiLevelType w:val="hybridMultilevel"/>
    <w:tmpl w:val="C024AF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71A297B"/>
    <w:multiLevelType w:val="hybridMultilevel"/>
    <w:tmpl w:val="1F5C82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9668C6"/>
    <w:multiLevelType w:val="hybridMultilevel"/>
    <w:tmpl w:val="64B6322A"/>
    <w:lvl w:ilvl="0" w:tplc="0C1E51D0">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C777EA"/>
    <w:multiLevelType w:val="hybridMultilevel"/>
    <w:tmpl w:val="84A2DBA4"/>
    <w:lvl w:ilvl="0" w:tplc="0C1E51D0">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B00AFC"/>
    <w:multiLevelType w:val="hybridMultilevel"/>
    <w:tmpl w:val="0AA22C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8D0A4D"/>
    <w:multiLevelType w:val="hybridMultilevel"/>
    <w:tmpl w:val="6A4C85A4"/>
    <w:lvl w:ilvl="0" w:tplc="63E6C6CE">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EF73B8"/>
    <w:multiLevelType w:val="hybridMultilevel"/>
    <w:tmpl w:val="39CCCB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4C379AB"/>
    <w:multiLevelType w:val="hybridMultilevel"/>
    <w:tmpl w:val="B72A3CEA"/>
    <w:lvl w:ilvl="0" w:tplc="AE56CCD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586057"/>
    <w:multiLevelType w:val="hybridMultilevel"/>
    <w:tmpl w:val="795C4C34"/>
    <w:lvl w:ilvl="0" w:tplc="85C6A4A8">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5C6A22"/>
    <w:multiLevelType w:val="hybridMultilevel"/>
    <w:tmpl w:val="67A2133A"/>
    <w:lvl w:ilvl="0" w:tplc="AE56CCD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1337E0"/>
    <w:multiLevelType w:val="hybridMultilevel"/>
    <w:tmpl w:val="AD02A602"/>
    <w:lvl w:ilvl="0" w:tplc="FFFFFFFF">
      <w:start w:val="1"/>
      <w:numFmt w:val="decimal"/>
      <w:lvlText w:val="%1."/>
      <w:lvlJc w:val="left"/>
      <w:pPr>
        <w:tabs>
          <w:tab w:val="num" w:pos="840"/>
        </w:tabs>
        <w:ind w:left="840" w:hanging="420"/>
      </w:pPr>
      <w:rPr>
        <w:rFonts w:hint="default"/>
      </w:rPr>
    </w:lvl>
    <w:lvl w:ilvl="1" w:tplc="FFFFFFFF" w:tentative="1">
      <w:start w:val="1"/>
      <w:numFmt w:val="lowerLetter"/>
      <w:lvlText w:val="%2."/>
      <w:lvlJc w:val="left"/>
      <w:pPr>
        <w:tabs>
          <w:tab w:val="num" w:pos="1500"/>
        </w:tabs>
        <w:ind w:left="1500" w:hanging="360"/>
      </w:p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27" w15:restartNumberingAfterBreak="0">
    <w:nsid w:val="6F096C9D"/>
    <w:multiLevelType w:val="hybridMultilevel"/>
    <w:tmpl w:val="2CA89916"/>
    <w:lvl w:ilvl="0" w:tplc="63E6C6CE">
      <w:start w:val="1"/>
      <w:numFmt w:val="decimal"/>
      <w:lvlText w:val="%1."/>
      <w:lvlJc w:val="left"/>
      <w:pPr>
        <w:ind w:left="1440" w:hanging="360"/>
      </w:pPr>
      <w:rPr>
        <w:b w:val="0"/>
        <w:bCs w:val="0"/>
      </w:r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EA1402D"/>
    <w:multiLevelType w:val="hybridMultilevel"/>
    <w:tmpl w:val="84A2DBA4"/>
    <w:lvl w:ilvl="0" w:tplc="0C1E51D0">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255034">
    <w:abstractNumId w:val="28"/>
  </w:num>
  <w:num w:numId="2" w16cid:durableId="1239242374">
    <w:abstractNumId w:val="16"/>
  </w:num>
  <w:num w:numId="3" w16cid:durableId="1811512334">
    <w:abstractNumId w:val="0"/>
  </w:num>
  <w:num w:numId="4" w16cid:durableId="1832484314">
    <w:abstractNumId w:val="24"/>
  </w:num>
  <w:num w:numId="5" w16cid:durableId="901256306">
    <w:abstractNumId w:val="7"/>
  </w:num>
  <w:num w:numId="6" w16cid:durableId="1421950267">
    <w:abstractNumId w:val="23"/>
  </w:num>
  <w:num w:numId="7" w16cid:durableId="291057895">
    <w:abstractNumId w:val="25"/>
  </w:num>
  <w:num w:numId="8" w16cid:durableId="426195146">
    <w:abstractNumId w:val="9"/>
  </w:num>
  <w:num w:numId="9" w16cid:durableId="1489321121">
    <w:abstractNumId w:val="10"/>
  </w:num>
  <w:num w:numId="10" w16cid:durableId="1802190930">
    <w:abstractNumId w:val="18"/>
  </w:num>
  <w:num w:numId="11" w16cid:durableId="1125002261">
    <w:abstractNumId w:val="19"/>
  </w:num>
  <w:num w:numId="12" w16cid:durableId="845943896">
    <w:abstractNumId w:val="15"/>
  </w:num>
  <w:num w:numId="13" w16cid:durableId="630131282">
    <w:abstractNumId w:val="3"/>
  </w:num>
  <w:num w:numId="14" w16cid:durableId="853376946">
    <w:abstractNumId w:val="1"/>
  </w:num>
  <w:num w:numId="15" w16cid:durableId="406654684">
    <w:abstractNumId w:val="13"/>
  </w:num>
  <w:num w:numId="16" w16cid:durableId="786772467">
    <w:abstractNumId w:val="14"/>
  </w:num>
  <w:num w:numId="17" w16cid:durableId="1021279213">
    <w:abstractNumId w:val="2"/>
  </w:num>
  <w:num w:numId="18" w16cid:durableId="1916014815">
    <w:abstractNumId w:val="4"/>
  </w:num>
  <w:num w:numId="19" w16cid:durableId="651106827">
    <w:abstractNumId w:val="26"/>
  </w:num>
  <w:num w:numId="20" w16cid:durableId="312223541">
    <w:abstractNumId w:val="6"/>
  </w:num>
  <w:num w:numId="21" w16cid:durableId="523442760">
    <w:abstractNumId w:val="21"/>
  </w:num>
  <w:num w:numId="22" w16cid:durableId="719668236">
    <w:abstractNumId w:val="22"/>
  </w:num>
  <w:num w:numId="23" w16cid:durableId="643241726">
    <w:abstractNumId w:val="27"/>
  </w:num>
  <w:num w:numId="24" w16cid:durableId="774978941">
    <w:abstractNumId w:val="8"/>
  </w:num>
  <w:num w:numId="25" w16cid:durableId="1950814535">
    <w:abstractNumId w:val="11"/>
  </w:num>
  <w:num w:numId="26" w16cid:durableId="1836604533">
    <w:abstractNumId w:val="12"/>
  </w:num>
  <w:num w:numId="27" w16cid:durableId="1940143208">
    <w:abstractNumId w:val="20"/>
  </w:num>
  <w:num w:numId="28" w16cid:durableId="1441409351">
    <w:abstractNumId w:val="5"/>
  </w:num>
  <w:num w:numId="29" w16cid:durableId="61933684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Young, Mark">
    <w15:presenceInfo w15:providerId="AD" w15:userId="S::MYoung@dnr.IN.gov::a7017968-ef12-4fb6-a333-baa52da7a2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ocumentProtection w:edit="trackedChanges" w:enforcement="1" w:cryptProviderType="rsaAES" w:cryptAlgorithmClass="hash" w:cryptAlgorithmType="typeAny" w:cryptAlgorithmSid="14" w:cryptSpinCount="100000" w:hash="HVtb0qd+JgaDgFjV6wmpxwzv6EnEK2oRDfwDUqzsw8kSL1AWDRUZvsE+DsPEwR3YTiojx9bDFyTH7wDO7SSWcQ==" w:salt="8IrvY4lcd5FpAoue2QFpC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69F"/>
    <w:rsid w:val="0000737E"/>
    <w:rsid w:val="000225A2"/>
    <w:rsid w:val="00023047"/>
    <w:rsid w:val="00026A46"/>
    <w:rsid w:val="000336E9"/>
    <w:rsid w:val="00056A94"/>
    <w:rsid w:val="00071FC6"/>
    <w:rsid w:val="00074781"/>
    <w:rsid w:val="0007623B"/>
    <w:rsid w:val="000D7AA8"/>
    <w:rsid w:val="000E03CB"/>
    <w:rsid w:val="000E542E"/>
    <w:rsid w:val="000E67AA"/>
    <w:rsid w:val="0011475E"/>
    <w:rsid w:val="001302CB"/>
    <w:rsid w:val="001603B1"/>
    <w:rsid w:val="00175D00"/>
    <w:rsid w:val="001819E8"/>
    <w:rsid w:val="001852E5"/>
    <w:rsid w:val="001A5FF0"/>
    <w:rsid w:val="001B06F8"/>
    <w:rsid w:val="001B5170"/>
    <w:rsid w:val="001C126B"/>
    <w:rsid w:val="001E3E45"/>
    <w:rsid w:val="00274C91"/>
    <w:rsid w:val="002A0510"/>
    <w:rsid w:val="002E55E7"/>
    <w:rsid w:val="0031777A"/>
    <w:rsid w:val="003305A6"/>
    <w:rsid w:val="00333A1D"/>
    <w:rsid w:val="003A33DA"/>
    <w:rsid w:val="003B27B6"/>
    <w:rsid w:val="003E0405"/>
    <w:rsid w:val="003E17E2"/>
    <w:rsid w:val="003F6B02"/>
    <w:rsid w:val="00447B9C"/>
    <w:rsid w:val="00447E55"/>
    <w:rsid w:val="00476340"/>
    <w:rsid w:val="0048074D"/>
    <w:rsid w:val="004912DA"/>
    <w:rsid w:val="004C7509"/>
    <w:rsid w:val="004D3E12"/>
    <w:rsid w:val="004E546D"/>
    <w:rsid w:val="004F2414"/>
    <w:rsid w:val="005B02CA"/>
    <w:rsid w:val="005E4D18"/>
    <w:rsid w:val="005F47C0"/>
    <w:rsid w:val="00624910"/>
    <w:rsid w:val="00627FF3"/>
    <w:rsid w:val="00645440"/>
    <w:rsid w:val="0066569E"/>
    <w:rsid w:val="00666EC1"/>
    <w:rsid w:val="00672972"/>
    <w:rsid w:val="00672E0E"/>
    <w:rsid w:val="00686C55"/>
    <w:rsid w:val="006B14E1"/>
    <w:rsid w:val="006C5A6A"/>
    <w:rsid w:val="006F0218"/>
    <w:rsid w:val="006F358C"/>
    <w:rsid w:val="007125C2"/>
    <w:rsid w:val="007167D4"/>
    <w:rsid w:val="007274F6"/>
    <w:rsid w:val="00741D83"/>
    <w:rsid w:val="00755AFB"/>
    <w:rsid w:val="00763BC7"/>
    <w:rsid w:val="00773A40"/>
    <w:rsid w:val="00794AC1"/>
    <w:rsid w:val="007B3155"/>
    <w:rsid w:val="007D10F5"/>
    <w:rsid w:val="007D6D73"/>
    <w:rsid w:val="007E12B1"/>
    <w:rsid w:val="007E6838"/>
    <w:rsid w:val="007F3747"/>
    <w:rsid w:val="0081394F"/>
    <w:rsid w:val="0082263D"/>
    <w:rsid w:val="00826A27"/>
    <w:rsid w:val="008273B1"/>
    <w:rsid w:val="00841F88"/>
    <w:rsid w:val="00875A9D"/>
    <w:rsid w:val="00884E39"/>
    <w:rsid w:val="0089538B"/>
    <w:rsid w:val="008B1AAA"/>
    <w:rsid w:val="009027BC"/>
    <w:rsid w:val="009037B6"/>
    <w:rsid w:val="0092746A"/>
    <w:rsid w:val="00933771"/>
    <w:rsid w:val="009930CB"/>
    <w:rsid w:val="009A05A2"/>
    <w:rsid w:val="009A166A"/>
    <w:rsid w:val="00A2157F"/>
    <w:rsid w:val="00A23756"/>
    <w:rsid w:val="00A5350F"/>
    <w:rsid w:val="00A618BE"/>
    <w:rsid w:val="00A90E7A"/>
    <w:rsid w:val="00AA784E"/>
    <w:rsid w:val="00AB36D4"/>
    <w:rsid w:val="00AE3D3E"/>
    <w:rsid w:val="00B516BB"/>
    <w:rsid w:val="00B86022"/>
    <w:rsid w:val="00B97EBB"/>
    <w:rsid w:val="00BB172C"/>
    <w:rsid w:val="00BF369F"/>
    <w:rsid w:val="00C11E5C"/>
    <w:rsid w:val="00C12B86"/>
    <w:rsid w:val="00C14302"/>
    <w:rsid w:val="00C47DA9"/>
    <w:rsid w:val="00C5013B"/>
    <w:rsid w:val="00C92DD5"/>
    <w:rsid w:val="00C94150"/>
    <w:rsid w:val="00CA24D8"/>
    <w:rsid w:val="00CB2EFC"/>
    <w:rsid w:val="00CE21FB"/>
    <w:rsid w:val="00D14563"/>
    <w:rsid w:val="00E06E9A"/>
    <w:rsid w:val="00E164E5"/>
    <w:rsid w:val="00E209F1"/>
    <w:rsid w:val="00E22686"/>
    <w:rsid w:val="00E36FC1"/>
    <w:rsid w:val="00E81843"/>
    <w:rsid w:val="00EA3346"/>
    <w:rsid w:val="00EB3D77"/>
    <w:rsid w:val="00EB6798"/>
    <w:rsid w:val="00ED33B8"/>
    <w:rsid w:val="00ED60CF"/>
    <w:rsid w:val="00EE7C9A"/>
    <w:rsid w:val="00F2548F"/>
    <w:rsid w:val="00F274DE"/>
    <w:rsid w:val="00F52548"/>
    <w:rsid w:val="00F63712"/>
    <w:rsid w:val="00F742D0"/>
    <w:rsid w:val="00FA7ACF"/>
    <w:rsid w:val="00FC380D"/>
    <w:rsid w:val="00FE348C"/>
    <w:rsid w:val="00FE69F5"/>
    <w:rsid w:val="00FF2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65986"/>
  <w15:chartTrackingRefBased/>
  <w15:docId w15:val="{6BCFA3DA-A47C-4294-ADAB-B3E6687FD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heme="minorBidi"/>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69F"/>
    <w:pPr>
      <w:widowControl w:val="0"/>
      <w:autoSpaceDE w:val="0"/>
      <w:autoSpaceDN w:val="0"/>
      <w:adjustRightInd w:val="0"/>
    </w:pPr>
    <w:rPr>
      <w:rFonts w:ascii="Times New Roman" w:eastAsia="Times New Roman" w:hAnsi="Times New Roman" w:cs="Times New Roman"/>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iNormal">
    <w:name w:val="Chari Normal"/>
    <w:basedOn w:val="Normal"/>
    <w:autoRedefine/>
    <w:qFormat/>
    <w:rsid w:val="00056A94"/>
    <w:rPr>
      <w:snapToGrid w:val="0"/>
      <w:szCs w:val="20"/>
    </w:rPr>
  </w:style>
  <w:style w:type="paragraph" w:styleId="Footer">
    <w:name w:val="footer"/>
    <w:basedOn w:val="Normal"/>
    <w:link w:val="FooterChar"/>
    <w:uiPriority w:val="99"/>
    <w:unhideWhenUsed/>
    <w:rsid w:val="00BF369F"/>
    <w:pPr>
      <w:tabs>
        <w:tab w:val="center" w:pos="4680"/>
        <w:tab w:val="right" w:pos="9360"/>
      </w:tabs>
    </w:pPr>
  </w:style>
  <w:style w:type="character" w:customStyle="1" w:styleId="FooterChar">
    <w:name w:val="Footer Char"/>
    <w:basedOn w:val="DefaultParagraphFont"/>
    <w:link w:val="Footer"/>
    <w:uiPriority w:val="99"/>
    <w:rsid w:val="00BF369F"/>
    <w:rPr>
      <w:rFonts w:ascii="Times New Roman" w:eastAsia="Times New Roman" w:hAnsi="Times New Roman" w:cs="Times New Roman"/>
      <w:color w:val="auto"/>
      <w:sz w:val="24"/>
      <w:szCs w:val="24"/>
    </w:rPr>
  </w:style>
  <w:style w:type="character" w:styleId="Hyperlink">
    <w:name w:val="Hyperlink"/>
    <w:uiPriority w:val="99"/>
    <w:unhideWhenUsed/>
    <w:rsid w:val="00BF369F"/>
    <w:rPr>
      <w:color w:val="0000FF"/>
      <w:u w:val="single"/>
    </w:rPr>
  </w:style>
  <w:style w:type="paragraph" w:styleId="ListParagraph">
    <w:name w:val="List Paragraph"/>
    <w:basedOn w:val="Normal"/>
    <w:uiPriority w:val="34"/>
    <w:qFormat/>
    <w:rsid w:val="00BF369F"/>
    <w:pPr>
      <w:ind w:left="720"/>
    </w:pPr>
  </w:style>
  <w:style w:type="paragraph" w:styleId="Header">
    <w:name w:val="header"/>
    <w:basedOn w:val="Normal"/>
    <w:link w:val="HeaderChar"/>
    <w:uiPriority w:val="99"/>
    <w:unhideWhenUsed/>
    <w:rsid w:val="00476340"/>
    <w:pPr>
      <w:tabs>
        <w:tab w:val="center" w:pos="4680"/>
        <w:tab w:val="right" w:pos="9360"/>
      </w:tabs>
    </w:pPr>
  </w:style>
  <w:style w:type="character" w:customStyle="1" w:styleId="HeaderChar">
    <w:name w:val="Header Char"/>
    <w:basedOn w:val="DefaultParagraphFont"/>
    <w:link w:val="Header"/>
    <w:uiPriority w:val="99"/>
    <w:rsid w:val="00476340"/>
    <w:rPr>
      <w:rFonts w:ascii="Times New Roman" w:eastAsia="Times New Roman" w:hAnsi="Times New Roman" w:cs="Times New Roman"/>
      <w:color w:val="auto"/>
      <w:sz w:val="24"/>
      <w:szCs w:val="24"/>
    </w:rPr>
  </w:style>
  <w:style w:type="paragraph" w:styleId="Revision">
    <w:name w:val="Revision"/>
    <w:hidden/>
    <w:uiPriority w:val="99"/>
    <w:semiHidden/>
    <w:rsid w:val="005F47C0"/>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3000.ht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427E8B7EAF049B2C4E1D9F977CE73" ma:contentTypeVersion="10" ma:contentTypeDescription="Create a new document." ma:contentTypeScope="" ma:versionID="7d7bb85160428b57518f958cec543fcd">
  <xsd:schema xmlns:xsd="http://www.w3.org/2001/XMLSchema" xmlns:xs="http://www.w3.org/2001/XMLSchema" xmlns:p="http://schemas.microsoft.com/office/2006/metadata/properties" xmlns:ns1="http://schemas.microsoft.com/sharepoint/v3" xmlns:ns3="2231ec0d-190e-4ebf-88d4-6a0f7690621d" targetNamespace="http://schemas.microsoft.com/office/2006/metadata/properties" ma:root="true" ma:fieldsID="d0b807d058ae0d64ed45f446903cbac5" ns1:_="" ns3:_="">
    <xsd:import namespace="http://schemas.microsoft.com/sharepoint/v3"/>
    <xsd:import namespace="2231ec0d-190e-4ebf-88d4-6a0f7690621d"/>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31ec0d-190e-4ebf-88d4-6a0f7690621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297B2A-0360-48F6-B450-36AEADD4FCF3}">
  <ds:schemaRefs>
    <ds:schemaRef ds:uri="http://schemas.microsoft.com/sharepoint/v3/contenttype/forms"/>
  </ds:schemaRefs>
</ds:datastoreItem>
</file>

<file path=customXml/itemProps2.xml><?xml version="1.0" encoding="utf-8"?>
<ds:datastoreItem xmlns:ds="http://schemas.openxmlformats.org/officeDocument/2006/customXml" ds:itemID="{40F28087-355B-47F8-82BE-902DAE1B2E0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D3E1147-770C-479F-B806-E7D25E077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31ec0d-190e-4ebf-88d4-6a0f769062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9</Pages>
  <Words>3738</Words>
  <Characters>21309</Characters>
  <Application>Microsoft Office Word</Application>
  <DocSecurity>0</DocSecurity>
  <Lines>177</Lines>
  <Paragraphs>49</Paragraphs>
  <ScaleCrop>false</ScaleCrop>
  <Company/>
  <LinksUpToDate>false</LinksUpToDate>
  <CharactersWithSpaces>24998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Burke, Chari</dc:creator>
  <cp:keywords/>
  <dc:description/>
  <cp:lastModifiedBy>Ramsey, Nicholas R</cp:lastModifiedBy>
  <cp:revision>2</cp:revision>
  <dcterms:created xsi:type="dcterms:W3CDTF">2026-01-21T19:11:00Z</dcterms:created>
  <dcterms:modified xsi:type="dcterms:W3CDTF">2026-01-21T19:11:00Z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0x010100681427E8B7EAF049B2C4E1D9F977CE73</vt:lpwstr>
  </property>
</Properties>
</file>